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398ED489" w14:textId="77777777">
        <w:trPr>
          <w:cantSplit/>
        </w:trPr>
        <w:tc>
          <w:tcPr>
            <w:tcW w:w="6911" w:type="dxa"/>
          </w:tcPr>
          <w:p w14:paraId="7DE3194C"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0C4E7944" w14:textId="77777777" w:rsidR="00A066F1" w:rsidRDefault="005F04D8" w:rsidP="003B2284">
            <w:pPr>
              <w:spacing w:before="0" w:line="240" w:lineRule="atLeast"/>
              <w:jc w:val="right"/>
            </w:pPr>
            <w:r>
              <w:rPr>
                <w:noProof/>
                <w:lang w:val="en-US"/>
              </w:rPr>
              <w:drawing>
                <wp:inline distT="0" distB="0" distL="0" distR="0" wp14:anchorId="7243AE87" wp14:editId="298B76DE">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6C11FCED" w14:textId="77777777">
        <w:trPr>
          <w:cantSplit/>
        </w:trPr>
        <w:tc>
          <w:tcPr>
            <w:tcW w:w="6911" w:type="dxa"/>
            <w:tcBorders>
              <w:bottom w:val="single" w:sz="12" w:space="0" w:color="auto"/>
            </w:tcBorders>
          </w:tcPr>
          <w:p w14:paraId="377C5367"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379862C5" w14:textId="77777777" w:rsidR="00A066F1" w:rsidRPr="00617BE4" w:rsidRDefault="00A066F1" w:rsidP="00A066F1">
            <w:pPr>
              <w:spacing w:before="0" w:line="240" w:lineRule="atLeast"/>
              <w:rPr>
                <w:rFonts w:ascii="Verdana" w:hAnsi="Verdana"/>
                <w:szCs w:val="24"/>
              </w:rPr>
            </w:pPr>
          </w:p>
        </w:tc>
      </w:tr>
      <w:tr w:rsidR="00A066F1" w:rsidRPr="00C324A8" w14:paraId="091DF409" w14:textId="77777777">
        <w:trPr>
          <w:cantSplit/>
        </w:trPr>
        <w:tc>
          <w:tcPr>
            <w:tcW w:w="6911" w:type="dxa"/>
            <w:tcBorders>
              <w:top w:val="single" w:sz="12" w:space="0" w:color="auto"/>
            </w:tcBorders>
          </w:tcPr>
          <w:p w14:paraId="0920F661"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50989877" w14:textId="559CF7CF" w:rsidR="00A066F1" w:rsidRPr="00C324A8" w:rsidRDefault="001827D9" w:rsidP="00115772">
            <w:pPr>
              <w:spacing w:before="0" w:line="240" w:lineRule="atLeast"/>
              <w:rPr>
                <w:rFonts w:ascii="Verdana" w:hAnsi="Verdana"/>
                <w:sz w:val="20"/>
              </w:rPr>
            </w:pPr>
            <w:r w:rsidRPr="00D14CEE">
              <w:t>CPG(19)</w:t>
            </w:r>
            <w:r w:rsidR="00115772" w:rsidRPr="00D14CEE">
              <w:t>1</w:t>
            </w:r>
            <w:r w:rsidR="00115772">
              <w:t>43</w:t>
            </w:r>
            <w:r w:rsidR="00115772" w:rsidRPr="00D14CEE">
              <w:t xml:space="preserve"> </w:t>
            </w:r>
            <w:r w:rsidRPr="00D14CEE">
              <w:t>ANNEX V</w:t>
            </w:r>
            <w:r w:rsidR="00115772">
              <w:t>III</w:t>
            </w:r>
            <w:r w:rsidRPr="00D14CEE">
              <w:t>-21</w:t>
            </w:r>
            <w:r w:rsidR="00115772">
              <w:t>A</w:t>
            </w:r>
          </w:p>
        </w:tc>
      </w:tr>
      <w:tr w:rsidR="00A066F1" w:rsidRPr="00C324A8" w14:paraId="66B10207" w14:textId="77777777">
        <w:trPr>
          <w:cantSplit/>
          <w:trHeight w:val="23"/>
        </w:trPr>
        <w:tc>
          <w:tcPr>
            <w:tcW w:w="6911" w:type="dxa"/>
            <w:shd w:val="clear" w:color="auto" w:fill="auto"/>
          </w:tcPr>
          <w:p w14:paraId="5D27B8D6"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tcPr>
          <w:p w14:paraId="57EAD317" w14:textId="23FF7437" w:rsidR="00A066F1" w:rsidRPr="00841216" w:rsidRDefault="00E55816" w:rsidP="00115772">
            <w:pPr>
              <w:tabs>
                <w:tab w:val="left" w:pos="851"/>
              </w:tabs>
              <w:spacing w:before="0" w:line="240" w:lineRule="atLeast"/>
              <w:rPr>
                <w:rFonts w:ascii="Verdana" w:hAnsi="Verdana"/>
                <w:sz w:val="20"/>
              </w:rPr>
            </w:pPr>
            <w:r>
              <w:rPr>
                <w:rFonts w:ascii="Verdana" w:hAnsi="Verdana"/>
                <w:b/>
                <w:sz w:val="20"/>
              </w:rPr>
              <w:t>Addendum 1 to</w:t>
            </w:r>
            <w:r>
              <w:rPr>
                <w:rFonts w:ascii="Verdana" w:hAnsi="Verdana"/>
                <w:b/>
                <w:sz w:val="20"/>
              </w:rPr>
              <w:br/>
            </w:r>
            <w:r w:rsidR="00115772">
              <w:rPr>
                <w:rFonts w:ascii="Verdana" w:hAnsi="Verdana"/>
                <w:b/>
                <w:sz w:val="20"/>
              </w:rPr>
              <w:t xml:space="preserve">Addendum 21 to </w:t>
            </w:r>
            <w:r>
              <w:rPr>
                <w:rFonts w:ascii="Verdana" w:hAnsi="Verdana"/>
                <w:b/>
                <w:sz w:val="20"/>
              </w:rPr>
              <w:t xml:space="preserve">Document </w:t>
            </w:r>
            <w:r w:rsidR="00115772">
              <w:rPr>
                <w:rFonts w:ascii="Verdana" w:hAnsi="Verdana"/>
                <w:b/>
                <w:sz w:val="20"/>
              </w:rPr>
              <w:t>16</w:t>
            </w:r>
            <w:r w:rsidR="00A066F1" w:rsidRPr="00841216">
              <w:rPr>
                <w:rFonts w:ascii="Verdana" w:hAnsi="Verdana"/>
                <w:b/>
                <w:sz w:val="20"/>
              </w:rPr>
              <w:t>-</w:t>
            </w:r>
            <w:r w:rsidR="005E10C9" w:rsidRPr="00841216">
              <w:rPr>
                <w:rFonts w:ascii="Verdana" w:hAnsi="Verdana"/>
                <w:b/>
                <w:sz w:val="20"/>
              </w:rPr>
              <w:t>E</w:t>
            </w:r>
          </w:p>
        </w:tc>
      </w:tr>
      <w:tr w:rsidR="00A066F1" w:rsidRPr="00C324A8" w14:paraId="6CDD13B9" w14:textId="77777777">
        <w:trPr>
          <w:cantSplit/>
          <w:trHeight w:val="23"/>
        </w:trPr>
        <w:tc>
          <w:tcPr>
            <w:tcW w:w="6911" w:type="dxa"/>
            <w:shd w:val="clear" w:color="auto" w:fill="auto"/>
          </w:tcPr>
          <w:p w14:paraId="2FA7BD3B"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51134F7B"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5 July 2019</w:t>
            </w:r>
          </w:p>
        </w:tc>
      </w:tr>
      <w:tr w:rsidR="00A066F1" w:rsidRPr="00C324A8" w14:paraId="5BBCE6A8" w14:textId="77777777">
        <w:trPr>
          <w:cantSplit/>
          <w:trHeight w:val="23"/>
        </w:trPr>
        <w:tc>
          <w:tcPr>
            <w:tcW w:w="6911" w:type="dxa"/>
            <w:shd w:val="clear" w:color="auto" w:fill="auto"/>
          </w:tcPr>
          <w:p w14:paraId="784A8B93"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5ED991D8"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34545CEF" w14:textId="77777777" w:rsidTr="00C734FC">
        <w:trPr>
          <w:cantSplit/>
          <w:trHeight w:val="23"/>
        </w:trPr>
        <w:tc>
          <w:tcPr>
            <w:tcW w:w="10031" w:type="dxa"/>
            <w:gridSpan w:val="2"/>
            <w:shd w:val="clear" w:color="auto" w:fill="auto"/>
          </w:tcPr>
          <w:p w14:paraId="78E9970A" w14:textId="77777777" w:rsidR="00A066F1" w:rsidRPr="00C324A8" w:rsidRDefault="00A066F1" w:rsidP="00A066F1">
            <w:pPr>
              <w:tabs>
                <w:tab w:val="left" w:pos="993"/>
              </w:tabs>
              <w:spacing w:before="0"/>
              <w:rPr>
                <w:rFonts w:ascii="Verdana" w:hAnsi="Verdana"/>
                <w:b/>
                <w:sz w:val="20"/>
              </w:rPr>
            </w:pPr>
          </w:p>
        </w:tc>
      </w:tr>
      <w:tr w:rsidR="00E55816" w:rsidRPr="00C324A8" w14:paraId="368051B5" w14:textId="77777777" w:rsidTr="00C734FC">
        <w:trPr>
          <w:cantSplit/>
          <w:trHeight w:val="23"/>
        </w:trPr>
        <w:tc>
          <w:tcPr>
            <w:tcW w:w="10031" w:type="dxa"/>
            <w:gridSpan w:val="2"/>
            <w:shd w:val="clear" w:color="auto" w:fill="auto"/>
          </w:tcPr>
          <w:p w14:paraId="237E11DF" w14:textId="77777777" w:rsidR="00E55816" w:rsidRDefault="00884D60" w:rsidP="00E55816">
            <w:pPr>
              <w:pStyle w:val="Source"/>
            </w:pPr>
            <w:r>
              <w:t>European Common Proposals</w:t>
            </w:r>
          </w:p>
        </w:tc>
      </w:tr>
      <w:tr w:rsidR="00E55816" w:rsidRPr="00C324A8" w14:paraId="5C626FF1" w14:textId="77777777" w:rsidTr="00C734FC">
        <w:trPr>
          <w:cantSplit/>
          <w:trHeight w:val="23"/>
        </w:trPr>
        <w:tc>
          <w:tcPr>
            <w:tcW w:w="10031" w:type="dxa"/>
            <w:gridSpan w:val="2"/>
            <w:shd w:val="clear" w:color="auto" w:fill="auto"/>
          </w:tcPr>
          <w:p w14:paraId="73CB6158" w14:textId="77777777" w:rsidR="00E55816" w:rsidRDefault="007D5320" w:rsidP="00E55816">
            <w:pPr>
              <w:pStyle w:val="Title1"/>
            </w:pPr>
            <w:r>
              <w:t>Proposals for the work of the conference</w:t>
            </w:r>
          </w:p>
        </w:tc>
      </w:tr>
      <w:tr w:rsidR="00E55816" w:rsidRPr="00C324A8" w14:paraId="49B70E60" w14:textId="77777777" w:rsidTr="00C734FC">
        <w:trPr>
          <w:cantSplit/>
          <w:trHeight w:val="23"/>
        </w:trPr>
        <w:tc>
          <w:tcPr>
            <w:tcW w:w="10031" w:type="dxa"/>
            <w:gridSpan w:val="2"/>
            <w:shd w:val="clear" w:color="auto" w:fill="auto"/>
          </w:tcPr>
          <w:p w14:paraId="476D5DDF" w14:textId="77777777" w:rsidR="00E55816" w:rsidRDefault="00E55816" w:rsidP="00E55816">
            <w:pPr>
              <w:pStyle w:val="Title2"/>
            </w:pPr>
          </w:p>
        </w:tc>
      </w:tr>
      <w:tr w:rsidR="00A538A6" w:rsidRPr="00C324A8" w14:paraId="775B4445" w14:textId="77777777" w:rsidTr="00C734FC">
        <w:trPr>
          <w:cantSplit/>
          <w:trHeight w:val="23"/>
        </w:trPr>
        <w:tc>
          <w:tcPr>
            <w:tcW w:w="10031" w:type="dxa"/>
            <w:gridSpan w:val="2"/>
            <w:shd w:val="clear" w:color="auto" w:fill="auto"/>
          </w:tcPr>
          <w:p w14:paraId="0EAF54F7" w14:textId="77777777" w:rsidR="00A538A6" w:rsidRDefault="004B13CB" w:rsidP="004B13CB">
            <w:pPr>
              <w:pStyle w:val="Agendaitem"/>
            </w:pPr>
            <w:r>
              <w:t>Agenda item 9.1(9.1.1)</w:t>
            </w:r>
          </w:p>
        </w:tc>
      </w:tr>
    </w:tbl>
    <w:bookmarkEnd w:id="5"/>
    <w:bookmarkEnd w:id="6"/>
    <w:p w14:paraId="03570248" w14:textId="77777777" w:rsidR="00C734FC" w:rsidRPr="00EC5386" w:rsidRDefault="00C734FC" w:rsidP="00C734FC">
      <w:pPr>
        <w:overflowPunct/>
        <w:autoSpaceDE/>
        <w:autoSpaceDN/>
        <w:adjustRightInd/>
        <w:textAlignment w:val="auto"/>
        <w:rPr>
          <w:lang w:val="en-US"/>
        </w:rPr>
      </w:pPr>
      <w:r w:rsidRPr="00656311">
        <w:rPr>
          <w:lang w:val="en-US"/>
        </w:rPr>
        <w:t>9</w:t>
      </w:r>
      <w:r w:rsidRPr="00656311">
        <w:rPr>
          <w:lang w:val="en-US"/>
        </w:rPr>
        <w:tab/>
        <w:t>to consider and approve the Report of the Director of the Radiocommunication Bureau, in accordance with Article 7 of the Convention:</w:t>
      </w:r>
    </w:p>
    <w:p w14:paraId="3BFF3755" w14:textId="77777777" w:rsidR="00C734FC" w:rsidRPr="00EC5386" w:rsidRDefault="00C734FC" w:rsidP="00C734FC">
      <w:pPr>
        <w:overflowPunct/>
        <w:autoSpaceDE/>
        <w:autoSpaceDN/>
        <w:adjustRightInd/>
        <w:textAlignment w:val="auto"/>
        <w:rPr>
          <w:lang w:val="en-US"/>
        </w:rPr>
      </w:pPr>
      <w:r w:rsidRPr="00656311">
        <w:rPr>
          <w:lang w:val="en-US"/>
        </w:rPr>
        <w:t>9.1</w:t>
      </w:r>
      <w:r w:rsidRPr="00656311">
        <w:rPr>
          <w:lang w:val="en-US"/>
        </w:rPr>
        <w:tab/>
        <w:t>on the activities of the Radiocommunication Sector since WRC-15;</w:t>
      </w:r>
    </w:p>
    <w:p w14:paraId="48FA940A" w14:textId="77777777" w:rsidR="00C734FC" w:rsidRPr="005B1C49" w:rsidRDefault="00C734FC" w:rsidP="00C734FC">
      <w:r>
        <w:rPr>
          <w:rFonts w:cstheme="majorBidi"/>
          <w:color w:val="000000"/>
          <w:szCs w:val="24"/>
          <w:lang w:eastAsia="zh-CN"/>
        </w:rPr>
        <w:t>9.1 (</w:t>
      </w:r>
      <w:r w:rsidRPr="00236E46">
        <w:rPr>
          <w:rFonts w:hint="eastAsia"/>
          <w:lang w:val="en-US" w:eastAsia="zh-CN"/>
        </w:rPr>
        <w:t>9.1.</w:t>
      </w:r>
      <w:r>
        <w:rPr>
          <w:lang w:val="en-US" w:eastAsia="zh-CN"/>
        </w:rPr>
        <w:t>1)</w:t>
      </w:r>
      <w:r>
        <w:rPr>
          <w:lang w:val="en-US"/>
        </w:rPr>
        <w:t xml:space="preserve"> </w:t>
      </w:r>
      <w:r>
        <w:rPr>
          <w:lang w:val="en-US"/>
        </w:rPr>
        <w:tab/>
      </w:r>
      <w:r w:rsidRPr="005B1C49">
        <w:rPr>
          <w:lang w:val="en-US"/>
        </w:rPr>
        <w:t xml:space="preserve">Resolution </w:t>
      </w:r>
      <w:r w:rsidRPr="005B1C49">
        <w:rPr>
          <w:b/>
          <w:bCs/>
          <w:lang w:val="en-US"/>
        </w:rPr>
        <w:t>212 (Rev.WRC-15) -</w:t>
      </w:r>
      <w:r w:rsidRPr="005B1C49">
        <w:rPr>
          <w:lang w:val="en-US"/>
        </w:rPr>
        <w:t xml:space="preserve"> Implementation of International Mobile Telecommunications in the frequency bands 1 885-2 025 MHz and 2 110 2 200 MHz</w:t>
      </w:r>
    </w:p>
    <w:p w14:paraId="500E2D81" w14:textId="77777777" w:rsidR="00241FA2" w:rsidRDefault="00D93FDA" w:rsidP="00D93FDA">
      <w:pPr>
        <w:pStyle w:val="Headingb"/>
      </w:pPr>
      <w:r>
        <w:t>Introduction</w:t>
      </w:r>
    </w:p>
    <w:p w14:paraId="4AF4A0F4" w14:textId="77777777" w:rsidR="00D93FDA" w:rsidRDefault="00D93FDA" w:rsidP="00D93FDA">
      <w:r>
        <w:t>ITU-R and CEPT have been conducting the technical and operational studies for the implementation of International Mobile Telecommunications (IMT) in the frequency bands 1 980</w:t>
      </w:r>
      <w:r>
        <w:noBreakHyphen/>
        <w:t>2</w:t>
      </w:r>
      <w:proofErr w:type="gramStart"/>
      <w:r>
        <w:t>  010</w:t>
      </w:r>
      <w:proofErr w:type="gramEnd"/>
      <w:r>
        <w:t xml:space="preserve"> MHz and 2 170</w:t>
      </w:r>
      <w:r>
        <w:noBreakHyphen/>
        <w:t xml:space="preserve">2 200 </w:t>
      </w:r>
      <w:proofErr w:type="spellStart"/>
      <w:r>
        <w:t>MHz.</w:t>
      </w:r>
      <w:proofErr w:type="spellEnd"/>
      <w:r>
        <w:t xml:space="preserve"> The studies considered the issue of coexistence and compatibility between terrestrial IMT (composed of base stations (IMT BSs) and user equipment (IMT UEs) and satellite IMT (composed of mobile-satellite service (MSS) space stations (IMT space stations) and mobile earth stations (IMT MESs)) in different countries, which are not necessarily adjacent. </w:t>
      </w:r>
    </w:p>
    <w:p w14:paraId="25CF8A7B" w14:textId="77777777" w:rsidR="00D93FDA" w:rsidRDefault="00D93FDA" w:rsidP="00D93FDA">
      <w:r w:rsidRPr="00115772">
        <w:t>The frequency bands 1 885-2 025 MHz and 2 110-2 200 MHz have been identified in the Radio Regulations (RR) for use by IMT. Within these broader frequency ranges, the frequency bands 1 980</w:t>
      </w:r>
      <w:r w:rsidRPr="00115772">
        <w:noBreakHyphen/>
        <w:t>2 010 MHz and 2 170</w:t>
      </w:r>
      <w:r w:rsidRPr="00115772">
        <w:noBreakHyphen/>
        <w:t>2 200 MHz are allocated to the fixed service (FS), mobile service (MS) and mobile-satellite service (MSS) on a co-primary basis. The MSS allocation is in the Earth to-space direction in the 1 980-2 010 MHz frequency band, and in the space-to-Earth direction in the 2 170</w:t>
      </w:r>
      <w:r w:rsidRPr="00115772">
        <w:noBreakHyphen/>
        <w:t>2 200 MHz frequency band</w:t>
      </w:r>
      <w:r w:rsidR="00561E1E" w:rsidRPr="00115772">
        <w:t>, and</w:t>
      </w:r>
      <w:r w:rsidRPr="00115772">
        <w:t xml:space="preserve"> is prioritized for MSS use in CEPT (see Decisions ECC/DEC</w:t>
      </w:r>
      <w:proofErr w:type="gramStart"/>
      <w:r w:rsidRPr="00115772">
        <w:t>/(</w:t>
      </w:r>
      <w:proofErr w:type="gramEnd"/>
      <w:r w:rsidRPr="00115772">
        <w:t>06)09, ECC/DEC/(06)10, and European Commission Decision 2007/98/EC).</w:t>
      </w:r>
    </w:p>
    <w:p w14:paraId="2600625B" w14:textId="77777777" w:rsidR="00D93FDA" w:rsidRDefault="00265929" w:rsidP="00D93FDA">
      <w:r>
        <w:t>The</w:t>
      </w:r>
      <w:r w:rsidR="00D93FDA">
        <w:t xml:space="preserve"> satellite </w:t>
      </w:r>
      <w:r>
        <w:t>component</w:t>
      </w:r>
      <w:r w:rsidR="00D93FDA">
        <w:t xml:space="preserve"> of IMT </w:t>
      </w:r>
      <w:r>
        <w:t>has</w:t>
      </w:r>
      <w:r w:rsidR="00D93FDA">
        <w:t xml:space="preserve"> been deployed </w:t>
      </w:r>
      <w:r>
        <w:t xml:space="preserve">and is being considered for further deployment </w:t>
      </w:r>
      <w:r w:rsidR="00D93FDA">
        <w:t>within the 1 980-2 010 MHz and 2 170</w:t>
      </w:r>
      <w:r w:rsidR="00D93FDA">
        <w:noBreakHyphen/>
        <w:t xml:space="preserve">2 200 MHz frequency bands. </w:t>
      </w:r>
      <w:r w:rsidR="00CB3454" w:rsidRPr="00CB3454">
        <w:t>But some MSS systems operating in these frequency bands have reported receiving harmful interference from terrestrial services.</w:t>
      </w:r>
    </w:p>
    <w:p w14:paraId="77CA1672" w14:textId="77777777" w:rsidR="00D93FDA" w:rsidRDefault="00D93FDA" w:rsidP="00A56F9B">
      <w:r>
        <w:t xml:space="preserve">There are four interference scenarios to be considered. Regarding the issue of potential interference from the terrestrial IMT base station to MSS earth stations (MES) in the frequency band </w:t>
      </w:r>
      <w:r>
        <w:lastRenderedPageBreak/>
        <w:t>2 170</w:t>
      </w:r>
      <w:r>
        <w:noBreakHyphen/>
        <w:t xml:space="preserve">2 200 MHz (interference scenarios A2 as defined in sections 2/9.1.1/3.2 of the CPM Report, </w:t>
      </w:r>
      <w:r w:rsidRPr="00EC0A7F">
        <w:t xml:space="preserve">in </w:t>
      </w:r>
      <w:r w:rsidR="00A56F9B" w:rsidRPr="00EC0A7F">
        <w:t>D</w:t>
      </w:r>
      <w:r w:rsidRPr="00EC0A7F">
        <w:t>oc</w:t>
      </w:r>
      <w:r w:rsidR="00A56F9B" w:rsidRPr="00EC0A7F">
        <w:t xml:space="preserve"> </w:t>
      </w:r>
      <w:hyperlink r:id="rId13" w:history="1">
        <w:r w:rsidRPr="00EC0A7F">
          <w:rPr>
            <w:rStyle w:val="Hyperlink"/>
          </w:rPr>
          <w:t>CPM19-2/226</w:t>
        </w:r>
      </w:hyperlink>
      <w:r w:rsidRPr="00EC0A7F">
        <w:t>), and considering the results of the technical studies, CEPT is of the view</w:t>
      </w:r>
      <w:r>
        <w:t xml:space="preserve"> that such interference can be managed by the existing cross-border coordination provisions of the RR in Article </w:t>
      </w:r>
      <w:r w:rsidRPr="00D93FDA">
        <w:rPr>
          <w:b/>
        </w:rPr>
        <w:t>9</w:t>
      </w:r>
      <w:r>
        <w:t xml:space="preserve"> and Appendix </w:t>
      </w:r>
      <w:r w:rsidRPr="00D93FDA">
        <w:rPr>
          <w:b/>
        </w:rPr>
        <w:t>7</w:t>
      </w:r>
      <w:r>
        <w:t xml:space="preserve"> and there is no requirement for additional regulatory measures. </w:t>
      </w:r>
    </w:p>
    <w:p w14:paraId="1ECC0801" w14:textId="77777777" w:rsidR="00D93FDA" w:rsidRDefault="00D93FDA" w:rsidP="00D93FDA">
      <w:r>
        <w:t>Potential interference in the frequency band 1 980</w:t>
      </w:r>
      <w:r>
        <w:noBreakHyphen/>
        <w:t xml:space="preserve">2 010 MHz from MES to IMT stations (interference scenario B1 as defined in section 2/9.1.1/3.3 of the CPM Report) can be addressed by the current provisions on border coordination given in RR Article </w:t>
      </w:r>
      <w:r w:rsidRPr="00D93FDA">
        <w:rPr>
          <w:b/>
        </w:rPr>
        <w:t>9</w:t>
      </w:r>
      <w:r>
        <w:t xml:space="preserve"> and with necessary additions to Appendix </w:t>
      </w:r>
      <w:r w:rsidRPr="00D93FDA">
        <w:rPr>
          <w:b/>
        </w:rPr>
        <w:t>7</w:t>
      </w:r>
      <w:r>
        <w:t xml:space="preserve"> to include relevant parameters for digital modulation required for the determination of coordination distance for a transmitting earth station. Appendix </w:t>
      </w:r>
      <w:r w:rsidRPr="00D93FDA">
        <w:rPr>
          <w:b/>
        </w:rPr>
        <w:t>7</w:t>
      </w:r>
      <w:r>
        <w:t xml:space="preserve"> currently contains parameters only for analogue modulation in the frequency band 1 980-2 025 </w:t>
      </w:r>
      <w:proofErr w:type="spellStart"/>
      <w:r>
        <w:t>MHz.</w:t>
      </w:r>
      <w:proofErr w:type="spellEnd"/>
      <w:r>
        <w:t xml:space="preserve"> This would assist administrations which need to coordinate with IMT MESs with respect to terrestrial IMT systems.</w:t>
      </w:r>
    </w:p>
    <w:p w14:paraId="145BDA1E" w14:textId="77777777" w:rsidR="00D93FDA" w:rsidRDefault="00D93FDA" w:rsidP="00D93FDA">
      <w:r>
        <w:t xml:space="preserve">Regarding the protection of the terrestrial component of the IMT from the emissions of the satellite IMT downlink (interference scenario B2 as defined in section 2/9.1.1/3.4 of the CPM Report), based on the results of technical studies, CEPT is of the view that Table 5-2 of Appendix </w:t>
      </w:r>
      <w:r w:rsidRPr="00D93FDA">
        <w:rPr>
          <w:b/>
        </w:rPr>
        <w:t>5</w:t>
      </w:r>
      <w:r>
        <w:t xml:space="preserve"> should be modified to add a new coordination threshold for the protection of IMT terrestrial stations, along with a new Note 11 and update of Note 3.</w:t>
      </w:r>
    </w:p>
    <w:p w14:paraId="22CB7CE1" w14:textId="77777777" w:rsidR="00D93FDA" w:rsidRDefault="00D93FDA" w:rsidP="00D93FDA">
      <w:r>
        <w:t xml:space="preserve">Regarding the protection of the satellite IMT uplink (interference scenario A1 as defined in section 2/9.1.1/3.1 of the CPM Report), CEPT is of the view that in order to ensure the coexistence between the satellite IMT and the terrestrial IMT, WRC-19 should adopt regulatory provisions. </w:t>
      </w:r>
    </w:p>
    <w:p w14:paraId="73827E41" w14:textId="77777777" w:rsidR="00D93FDA" w:rsidRDefault="00D93FDA" w:rsidP="00D93FDA">
      <w:r>
        <w:t>The studies indicate that the use of the frequency band 1 980-2 010 MHz by transmitting IMT BSs, i.e. the use of this frequency band for downlinks of the terrestrial system, creates significant harmful interference to the satellite IMT uplink. Moreover, in this scenario of interference, there is no existing provision in the RR to trigger bilateral coordination. Therefore the concerned administrations cannot be easily identified and the satellite receiver may receive aggregated interference from several countries which exceeds the IMT space station protection requirements by a considerable margin. On the other hand, studies indicate that if the frequency band 1 980</w:t>
      </w:r>
      <w:r>
        <w:noBreakHyphen/>
        <w:t xml:space="preserve">2 010 MHz is limited to terrestrial IMT stations using lower power then there is no harmful interference. CEPT therefore proposes to establish power limits applicable to </w:t>
      </w:r>
      <w:r w:rsidR="00CB3454">
        <w:t>all three Regions</w:t>
      </w:r>
      <w:r>
        <w:t xml:space="preserve"> in the RR that would allow the frequency band 1 980-2 010 MHz to be used by administrations for the operation of terrestrial IMT systems in a manner that would ensure that harmful interference is not caused to IMT space stations serving other countries. </w:t>
      </w:r>
    </w:p>
    <w:p w14:paraId="70327E7E" w14:textId="0A65166D" w:rsidR="00CB3454" w:rsidRPr="00EC0A7F" w:rsidRDefault="00CB3454">
      <w:r w:rsidRPr="00EC0A7F">
        <w:t xml:space="preserve">Since footnote </w:t>
      </w:r>
      <w:r w:rsidR="00A56F9B" w:rsidRPr="00EC0A7F">
        <w:t xml:space="preserve">No. </w:t>
      </w:r>
      <w:r w:rsidRPr="00EC0A7F">
        <w:rPr>
          <w:b/>
        </w:rPr>
        <w:t>5.389B</w:t>
      </w:r>
      <w:r w:rsidRPr="00EC0A7F">
        <w:t xml:space="preserve"> gives priority to the MS over the MSS in certain Region 2 countries in the band 1 980-1 990 MHz the above limitations on terrestrial IMT systems should therefore not apply to those countries listed in footnote </w:t>
      </w:r>
      <w:r w:rsidR="00A56F9B" w:rsidRPr="00EC0A7F">
        <w:t xml:space="preserve">No. </w:t>
      </w:r>
      <w:r w:rsidRPr="00EC0A7F">
        <w:rPr>
          <w:b/>
        </w:rPr>
        <w:t>5.389B</w:t>
      </w:r>
      <w:r w:rsidR="00F07958">
        <w:rPr>
          <w:b/>
        </w:rPr>
        <w:t xml:space="preserve"> </w:t>
      </w:r>
      <w:r w:rsidR="00F07958" w:rsidRPr="00115772">
        <w:t>or in all countries of Region</w:t>
      </w:r>
      <w:r w:rsidRPr="00EC0A7F">
        <w:t xml:space="preserve"> </w:t>
      </w:r>
      <w:r w:rsidR="00F07958">
        <w:t xml:space="preserve">2 </w:t>
      </w:r>
      <w:r w:rsidRPr="00EC0A7F">
        <w:t xml:space="preserve">in that band. The limitations should however apply for the band 1990-2010 MHz to all Region 2 countries. CEPT supports “No Change” to footnote </w:t>
      </w:r>
      <w:r w:rsidR="00A56F9B" w:rsidRPr="00EC0A7F">
        <w:t xml:space="preserve">No. </w:t>
      </w:r>
      <w:r w:rsidRPr="00EC0A7F">
        <w:rPr>
          <w:b/>
        </w:rPr>
        <w:t>5.389B</w:t>
      </w:r>
      <w:r w:rsidRPr="00EC0A7F">
        <w:t xml:space="preserve"> which gives priority to the MS over the MSS in certain Region 2 countries in the band 1 980-1 990 </w:t>
      </w:r>
      <w:proofErr w:type="spellStart"/>
      <w:r w:rsidRPr="00EC0A7F">
        <w:t>MHz.</w:t>
      </w:r>
      <w:proofErr w:type="spellEnd"/>
    </w:p>
    <w:p w14:paraId="5C2BA3C7" w14:textId="77777777" w:rsidR="00D93FDA" w:rsidRDefault="00D93FDA" w:rsidP="00D93FDA">
      <w:r w:rsidRPr="00EC0A7F">
        <w:t xml:space="preserve">Footnote </w:t>
      </w:r>
      <w:r w:rsidR="00A56F9B" w:rsidRPr="00EC0A7F">
        <w:t xml:space="preserve">No. </w:t>
      </w:r>
      <w:r w:rsidRPr="00EC0A7F">
        <w:rPr>
          <w:b/>
        </w:rPr>
        <w:t>5.389F</w:t>
      </w:r>
      <w:r w:rsidRPr="00EC0A7F">
        <w:t xml:space="preserve"> gives priority to the MS over the MSS in certain countries in Region 1 and</w:t>
      </w:r>
      <w:r>
        <w:t xml:space="preserve"> Region 3 up to the 1</w:t>
      </w:r>
      <w:r w:rsidRPr="00D93FDA">
        <w:rPr>
          <w:vertAlign w:val="superscript"/>
        </w:rPr>
        <w:t>st</w:t>
      </w:r>
      <w:r>
        <w:t xml:space="preserve"> January 2005 and has the potential to cause interference to MSS systems serving Europe from all orbital locations. </w:t>
      </w:r>
      <w:r w:rsidR="00AE0525">
        <w:t>CEPT propose to suppress this footnote as t</w:t>
      </w:r>
      <w:r>
        <w:t>he 1</w:t>
      </w:r>
      <w:r w:rsidRPr="00D93FDA">
        <w:rPr>
          <w:vertAlign w:val="superscript"/>
        </w:rPr>
        <w:t>st</w:t>
      </w:r>
      <w:r>
        <w:t xml:space="preserve"> January 2005 date has now passed.</w:t>
      </w:r>
      <w:r w:rsidR="001827D9">
        <w:t xml:space="preserve"> </w:t>
      </w:r>
    </w:p>
    <w:p w14:paraId="1136FAD0" w14:textId="77777777" w:rsidR="00D93FDA" w:rsidRDefault="00D93FDA" w:rsidP="00D93FDA">
      <w:r>
        <w:t xml:space="preserve">In summary, CEPT supports View 1 in the CPM Report and is of the view that the most expedient way to ensure the long term sharing of terrestrial IMT and satellite IMT in these bands is: </w:t>
      </w:r>
    </w:p>
    <w:p w14:paraId="0540B829" w14:textId="77777777" w:rsidR="00D93FDA" w:rsidRDefault="00D93FDA" w:rsidP="00AE0525">
      <w:pPr>
        <w:pStyle w:val="ListParagraph"/>
        <w:numPr>
          <w:ilvl w:val="0"/>
          <w:numId w:val="3"/>
        </w:numPr>
      </w:pPr>
      <w:r>
        <w:t xml:space="preserve">To adopt an </w:t>
      </w:r>
      <w:proofErr w:type="spellStart"/>
      <w:r>
        <w:t>e.i.r.p</w:t>
      </w:r>
      <w:proofErr w:type="spellEnd"/>
      <w:r>
        <w:t xml:space="preserve">. limit </w:t>
      </w:r>
      <w:r w:rsidR="00AE0525">
        <w:t>for</w:t>
      </w:r>
      <w:r>
        <w:t xml:space="preserve"> stations in the mobile ser</w:t>
      </w:r>
      <w:r w:rsidR="00AE0525">
        <w:t>vice transmitting in the band 1 </w:t>
      </w:r>
      <w:r>
        <w:t>980</w:t>
      </w:r>
      <w:r w:rsidR="00AE0525">
        <w:noBreakHyphen/>
      </w:r>
      <w:r>
        <w:t>2</w:t>
      </w:r>
      <w:r w:rsidR="00AE0525">
        <w:t> </w:t>
      </w:r>
      <w:r>
        <w:t xml:space="preserve">010 MHz in </w:t>
      </w:r>
      <w:r w:rsidR="00CB3454">
        <w:t>all three Regions</w:t>
      </w:r>
      <w:r>
        <w:t xml:space="preserve"> (Scenario A1).</w:t>
      </w:r>
    </w:p>
    <w:p w14:paraId="1EE5B205" w14:textId="77777777" w:rsidR="00AE0525" w:rsidRDefault="00AE0525" w:rsidP="00AE0525">
      <w:pPr>
        <w:pStyle w:val="ListParagraph"/>
        <w:numPr>
          <w:ilvl w:val="0"/>
          <w:numId w:val="3"/>
        </w:numPr>
      </w:pPr>
      <w:r>
        <w:t xml:space="preserve">To add digital modulation parameters to Appendix </w:t>
      </w:r>
      <w:r w:rsidRPr="00AE0525">
        <w:rPr>
          <w:b/>
        </w:rPr>
        <w:t>7</w:t>
      </w:r>
      <w:r>
        <w:t xml:space="preserve"> (Scenario B1).</w:t>
      </w:r>
    </w:p>
    <w:p w14:paraId="6CEB3B56" w14:textId="77777777" w:rsidR="00AE0525" w:rsidRDefault="00AE0525" w:rsidP="00AE0525">
      <w:pPr>
        <w:pStyle w:val="ListParagraph"/>
        <w:numPr>
          <w:ilvl w:val="0"/>
          <w:numId w:val="3"/>
        </w:numPr>
      </w:pPr>
      <w:r>
        <w:t xml:space="preserve">To add a new coordination threshold </w:t>
      </w:r>
      <w:proofErr w:type="spellStart"/>
      <w:r>
        <w:t>pfd</w:t>
      </w:r>
      <w:proofErr w:type="spellEnd"/>
      <w:r>
        <w:t xml:space="preserve"> value for MSS space stations along with a new Note 11 and modify NOTE 3 in Table 5-2 of Appendix </w:t>
      </w:r>
      <w:r w:rsidRPr="00AE0525">
        <w:rPr>
          <w:b/>
        </w:rPr>
        <w:t>5</w:t>
      </w:r>
      <w:r>
        <w:t xml:space="preserve"> (Scenario B2).</w:t>
      </w:r>
    </w:p>
    <w:p w14:paraId="17504410" w14:textId="77777777" w:rsidR="00D93FDA" w:rsidRDefault="00D93FDA" w:rsidP="00D93FDA">
      <w:r>
        <w:lastRenderedPageBreak/>
        <w:t xml:space="preserve">Modifications to Resolution </w:t>
      </w:r>
      <w:r w:rsidRPr="00AE0525">
        <w:rPr>
          <w:b/>
        </w:rPr>
        <w:t>212 (Rev. WRC-15)</w:t>
      </w:r>
      <w:r>
        <w:t xml:space="preserve"> to reflect the completion of studies are also included.</w:t>
      </w:r>
    </w:p>
    <w:p w14:paraId="7D4FC9FD" w14:textId="77777777" w:rsidR="00D93FDA" w:rsidRDefault="00D93FDA" w:rsidP="00D93FDA">
      <w:pPr>
        <w:pStyle w:val="Headingb"/>
      </w:pPr>
      <w:r>
        <w:t>Proposals</w:t>
      </w:r>
    </w:p>
    <w:p w14:paraId="7904E73E"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4C282AF0" w14:textId="77777777" w:rsidR="00C734FC" w:rsidRDefault="00C734FC" w:rsidP="00C734FC">
      <w:pPr>
        <w:pStyle w:val="ArtNo"/>
        <w:spacing w:before="0"/>
        <w:rPr>
          <w:lang w:val="en-AU"/>
        </w:rPr>
      </w:pPr>
      <w:bookmarkStart w:id="7" w:name="_Toc451865291"/>
      <w:r w:rsidRPr="006D07BF">
        <w:lastRenderedPageBreak/>
        <w:t>ARTICLE</w:t>
      </w:r>
      <w:r>
        <w:rPr>
          <w:lang w:val="en-AU"/>
        </w:rPr>
        <w:t xml:space="preserve"> </w:t>
      </w:r>
      <w:r>
        <w:rPr>
          <w:rStyle w:val="href"/>
          <w:rFonts w:eastAsiaTheme="majorEastAsia"/>
          <w:color w:val="000000"/>
          <w:lang w:val="en-AU"/>
        </w:rPr>
        <w:t>5</w:t>
      </w:r>
      <w:bookmarkEnd w:id="7"/>
    </w:p>
    <w:p w14:paraId="3C0404F1" w14:textId="77777777" w:rsidR="00C734FC" w:rsidRDefault="00C734FC" w:rsidP="00C734FC">
      <w:pPr>
        <w:pStyle w:val="Arttitle"/>
        <w:rPr>
          <w:lang w:val="en-US"/>
        </w:rPr>
      </w:pPr>
      <w:bookmarkStart w:id="8" w:name="_Toc327956583"/>
      <w:bookmarkStart w:id="9" w:name="_Toc451865292"/>
      <w:r w:rsidRPr="006D07BF">
        <w:t>Frequency</w:t>
      </w:r>
      <w:r>
        <w:t xml:space="preserve"> allocations</w:t>
      </w:r>
      <w:bookmarkEnd w:id="8"/>
      <w:bookmarkEnd w:id="9"/>
    </w:p>
    <w:p w14:paraId="013E5D88" w14:textId="77777777" w:rsidR="00C734FC" w:rsidRPr="00B25B23" w:rsidRDefault="00C734FC" w:rsidP="00C734FC">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14:paraId="5096E4ED" w14:textId="386CB436" w:rsidR="009E250F" w:rsidRDefault="00C734FC">
      <w:pPr>
        <w:pStyle w:val="Proposal"/>
      </w:pPr>
      <w:r>
        <w:t>MOD</w:t>
      </w:r>
      <w:r>
        <w:tab/>
        <w:t>EUR/</w:t>
      </w:r>
      <w:bookmarkStart w:id="10" w:name="_GoBack"/>
      <w:r w:rsidR="00115772">
        <w:t>16</w:t>
      </w:r>
      <w:bookmarkEnd w:id="10"/>
      <w:r>
        <w:t>A21A1/1</w:t>
      </w:r>
    </w:p>
    <w:p w14:paraId="47D92C9E" w14:textId="77777777" w:rsidR="00C734FC" w:rsidRPr="002B657C" w:rsidRDefault="00C734FC" w:rsidP="00C734FC">
      <w:pPr>
        <w:pStyle w:val="Tabletitle"/>
      </w:pPr>
      <w:r w:rsidRPr="00A5455A">
        <w:t>1 710-2 170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C734FC" w14:paraId="777B6049" w14:textId="77777777" w:rsidTr="00C734FC">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71918A81" w14:textId="77777777" w:rsidR="00C734FC" w:rsidRPr="002B657C" w:rsidRDefault="00C734FC" w:rsidP="00C734FC">
            <w:pPr>
              <w:pStyle w:val="Tablehead"/>
            </w:pPr>
            <w:r w:rsidRPr="002B657C">
              <w:t>Allocation to services</w:t>
            </w:r>
          </w:p>
        </w:tc>
      </w:tr>
      <w:tr w:rsidR="00C734FC" w14:paraId="6E3B547E" w14:textId="77777777" w:rsidTr="00C734FC">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5329C03D" w14:textId="77777777" w:rsidR="00C734FC" w:rsidRPr="002B657C" w:rsidRDefault="00C734FC" w:rsidP="00C734FC">
            <w:pPr>
              <w:pStyle w:val="Tablehead"/>
            </w:pPr>
            <w:r w:rsidRPr="002B657C">
              <w:t>Region 1</w:t>
            </w:r>
          </w:p>
        </w:tc>
        <w:tc>
          <w:tcPr>
            <w:tcW w:w="3100" w:type="dxa"/>
            <w:tcBorders>
              <w:top w:val="single" w:sz="4" w:space="0" w:color="auto"/>
              <w:left w:val="single" w:sz="6" w:space="0" w:color="auto"/>
              <w:bottom w:val="single" w:sz="6" w:space="0" w:color="auto"/>
              <w:right w:val="single" w:sz="6" w:space="0" w:color="auto"/>
            </w:tcBorders>
            <w:hideMark/>
          </w:tcPr>
          <w:p w14:paraId="03C0B769" w14:textId="77777777" w:rsidR="00C734FC" w:rsidRPr="002B657C" w:rsidRDefault="00C734FC" w:rsidP="00C734FC">
            <w:pPr>
              <w:pStyle w:val="Tablehead"/>
            </w:pPr>
            <w:r w:rsidRPr="002B657C">
              <w:t>Region 2</w:t>
            </w:r>
          </w:p>
        </w:tc>
        <w:tc>
          <w:tcPr>
            <w:tcW w:w="3100" w:type="dxa"/>
            <w:tcBorders>
              <w:top w:val="single" w:sz="4" w:space="0" w:color="auto"/>
              <w:left w:val="single" w:sz="6" w:space="0" w:color="auto"/>
              <w:bottom w:val="single" w:sz="6" w:space="0" w:color="auto"/>
              <w:right w:val="single" w:sz="6" w:space="0" w:color="auto"/>
            </w:tcBorders>
            <w:hideMark/>
          </w:tcPr>
          <w:p w14:paraId="1348E30E" w14:textId="77777777" w:rsidR="00C734FC" w:rsidRPr="002B657C" w:rsidRDefault="00C734FC" w:rsidP="00C734FC">
            <w:pPr>
              <w:pStyle w:val="Tablehead"/>
            </w:pPr>
            <w:r w:rsidRPr="002B657C">
              <w:t>Region 3</w:t>
            </w:r>
          </w:p>
        </w:tc>
      </w:tr>
      <w:tr w:rsidR="00C734FC" w14:paraId="4444BC10" w14:textId="77777777" w:rsidTr="00C734FC">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5255FC1" w14:textId="77777777" w:rsidR="00C734FC" w:rsidRDefault="00C734FC" w:rsidP="00C734FC">
            <w:pPr>
              <w:pStyle w:val="TableTextS5"/>
              <w:spacing w:line="200" w:lineRule="exact"/>
              <w:rPr>
                <w:color w:val="000000"/>
                <w:lang w:val="en-AU"/>
              </w:rPr>
            </w:pPr>
            <w:r w:rsidRPr="005279B9">
              <w:rPr>
                <w:rStyle w:val="Tablefreq"/>
              </w:rPr>
              <w:t>1 980-2 010</w:t>
            </w:r>
            <w:r>
              <w:rPr>
                <w:color w:val="000000"/>
                <w:lang w:val="en-AU"/>
              </w:rPr>
              <w:tab/>
              <w:t>FIXED</w:t>
            </w:r>
          </w:p>
          <w:p w14:paraId="35D7643A" w14:textId="77777777" w:rsidR="00C734FC" w:rsidRDefault="00C734FC" w:rsidP="00C734FC">
            <w:pPr>
              <w:pStyle w:val="TableTextS5"/>
              <w:spacing w:line="200" w:lineRule="exact"/>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14:paraId="232CDB51" w14:textId="77777777" w:rsidR="00C734FC" w:rsidRDefault="00C734FC" w:rsidP="00C734FC">
            <w:pPr>
              <w:pStyle w:val="TableTextS5"/>
              <w:spacing w:line="200" w:lineRule="exact"/>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(Earth-to-space)</w:t>
            </w:r>
            <w:r w:rsidRPr="008A2589">
              <w:rPr>
                <w:color w:val="000000"/>
                <w:lang w:val="en-US"/>
              </w:rPr>
              <w:t xml:space="preserve">  </w:t>
            </w:r>
            <w:ins w:id="11" w:author="CEPT" w:date="2019-08-01T06:03:00Z">
              <w:r w:rsidR="00EC0A7F">
                <w:rPr>
                  <w:color w:val="000000"/>
                  <w:lang w:val="en-US"/>
                </w:rPr>
                <w:t>MOD</w:t>
              </w:r>
            </w:ins>
            <w:r w:rsidR="00EC0A7F">
              <w:rPr>
                <w:rStyle w:val="Artref"/>
                <w:color w:val="000000"/>
                <w:lang w:val="en-AU"/>
              </w:rPr>
              <w:t xml:space="preserve"> </w:t>
            </w:r>
            <w:r>
              <w:rPr>
                <w:rStyle w:val="Artref"/>
                <w:color w:val="000000"/>
              </w:rPr>
              <w:t>5.351A</w:t>
            </w:r>
          </w:p>
          <w:p w14:paraId="0AE66887" w14:textId="77777777" w:rsidR="00C734FC" w:rsidRDefault="00C734FC" w:rsidP="00C734FC">
            <w:pPr>
              <w:pStyle w:val="TableTextS5"/>
              <w:spacing w:line="200" w:lineRule="exact"/>
              <w:rPr>
                <w:color w:val="000000"/>
                <w:lang w:val="en-AU"/>
              </w:rPr>
            </w:pPr>
            <w:r>
              <w:rPr>
                <w:color w:val="000000"/>
                <w:lang w:val="en-AU"/>
              </w:rPr>
              <w:tab/>
            </w:r>
            <w:r>
              <w:rPr>
                <w:color w:val="000000"/>
                <w:lang w:val="en-AU"/>
              </w:rPr>
              <w:tab/>
            </w:r>
            <w:r>
              <w:rPr>
                <w:color w:val="000000"/>
                <w:lang w:val="en-AU"/>
              </w:rPr>
              <w:tab/>
            </w:r>
            <w:r>
              <w:rPr>
                <w:color w:val="000000"/>
                <w:lang w:val="en-AU"/>
              </w:rPr>
              <w:tab/>
            </w:r>
            <w:ins w:id="12" w:author="CEPT" w:date="2019-08-01T06:03:00Z">
              <w:r w:rsidR="00EC0A7F">
                <w:rPr>
                  <w:color w:val="000000"/>
                  <w:lang w:val="en-US"/>
                </w:rPr>
                <w:t>MOD</w:t>
              </w:r>
            </w:ins>
            <w:r w:rsidR="00EC0A7F">
              <w:rPr>
                <w:rStyle w:val="Artref"/>
                <w:color w:val="000000"/>
                <w:lang w:val="en-AU"/>
              </w:rPr>
              <w:t xml:space="preserve"> </w:t>
            </w:r>
            <w:r>
              <w:rPr>
                <w:rStyle w:val="Artref"/>
                <w:color w:val="000000"/>
                <w:lang w:val="en-AU"/>
              </w:rPr>
              <w:t>5.388</w:t>
            </w:r>
            <w:r>
              <w:rPr>
                <w:color w:val="000000"/>
                <w:lang w:val="en-AU"/>
              </w:rPr>
              <w:t xml:space="preserve">  </w:t>
            </w:r>
            <w:r>
              <w:rPr>
                <w:rStyle w:val="Artref"/>
                <w:color w:val="000000"/>
                <w:lang w:val="en-AU"/>
              </w:rPr>
              <w:t>5.389A</w:t>
            </w:r>
            <w:r>
              <w:rPr>
                <w:color w:val="000000"/>
                <w:lang w:val="en-AU"/>
              </w:rPr>
              <w:t xml:space="preserve">  </w:t>
            </w:r>
            <w:r>
              <w:rPr>
                <w:rStyle w:val="Artref"/>
                <w:color w:val="000000"/>
                <w:lang w:val="en-AU"/>
              </w:rPr>
              <w:t>5.389B</w:t>
            </w:r>
            <w:r>
              <w:rPr>
                <w:color w:val="000000"/>
                <w:lang w:val="en-AU"/>
              </w:rPr>
              <w:t xml:space="preserve">  </w:t>
            </w:r>
            <w:del w:id="13" w:author="CEPT" w:date="2019-07-05T09:45:00Z">
              <w:r w:rsidDel="00C734FC">
                <w:rPr>
                  <w:rStyle w:val="Artref"/>
                  <w:color w:val="000000"/>
                  <w:lang w:val="en-AU"/>
                </w:rPr>
                <w:delText>5.389F</w:delText>
              </w:r>
            </w:del>
          </w:p>
        </w:tc>
      </w:tr>
    </w:tbl>
    <w:p w14:paraId="1BEF946C" w14:textId="77777777" w:rsidR="009E250F" w:rsidRDefault="009E250F">
      <w:pPr>
        <w:pStyle w:val="Reasons"/>
      </w:pPr>
    </w:p>
    <w:p w14:paraId="511DA835" w14:textId="64C09D93" w:rsidR="00C734FC" w:rsidRDefault="00C734FC" w:rsidP="00C734FC">
      <w:pPr>
        <w:pStyle w:val="Proposal"/>
      </w:pPr>
      <w:r>
        <w:t>MOD</w:t>
      </w:r>
      <w:r>
        <w:tab/>
        <w:t>EUR/</w:t>
      </w:r>
      <w:r w:rsidR="00115772">
        <w:t>16</w:t>
      </w:r>
      <w:r>
        <w:t>A21A1/2</w:t>
      </w:r>
    </w:p>
    <w:p w14:paraId="79CAE333" w14:textId="77777777" w:rsidR="00C734FC" w:rsidRPr="002B657C" w:rsidRDefault="00C734FC" w:rsidP="00C734FC">
      <w:pPr>
        <w:pStyle w:val="Tabletitle"/>
      </w:pPr>
      <w:r w:rsidRPr="00A5455A">
        <w:t>2 170-2 520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C734FC" w14:paraId="47F7F149" w14:textId="77777777" w:rsidTr="00C734FC">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777B1595" w14:textId="77777777" w:rsidR="00C734FC" w:rsidRPr="002B657C" w:rsidRDefault="00C734FC" w:rsidP="00C734FC">
            <w:pPr>
              <w:pStyle w:val="Tablehead"/>
            </w:pPr>
            <w:r w:rsidRPr="002B657C">
              <w:t>Allocation to services</w:t>
            </w:r>
          </w:p>
        </w:tc>
      </w:tr>
      <w:tr w:rsidR="00C734FC" w14:paraId="0FF7AE5F" w14:textId="77777777" w:rsidTr="00C734FC">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0DF0569D" w14:textId="77777777" w:rsidR="00C734FC" w:rsidRPr="002B657C" w:rsidRDefault="00C734FC" w:rsidP="00C734FC">
            <w:pPr>
              <w:pStyle w:val="Tablehead"/>
            </w:pPr>
            <w:r w:rsidRPr="002B657C">
              <w:t>Region 1</w:t>
            </w:r>
          </w:p>
        </w:tc>
        <w:tc>
          <w:tcPr>
            <w:tcW w:w="3099" w:type="dxa"/>
            <w:tcBorders>
              <w:top w:val="single" w:sz="6" w:space="0" w:color="auto"/>
              <w:left w:val="single" w:sz="6" w:space="0" w:color="auto"/>
              <w:bottom w:val="single" w:sz="6" w:space="0" w:color="auto"/>
              <w:right w:val="single" w:sz="6" w:space="0" w:color="auto"/>
            </w:tcBorders>
            <w:hideMark/>
          </w:tcPr>
          <w:p w14:paraId="58377763" w14:textId="77777777" w:rsidR="00C734FC" w:rsidRPr="002B657C" w:rsidRDefault="00C734FC" w:rsidP="00C734FC">
            <w:pPr>
              <w:pStyle w:val="Tablehead"/>
            </w:pPr>
            <w:r w:rsidRPr="002B657C">
              <w:t>Region 2</w:t>
            </w:r>
          </w:p>
        </w:tc>
        <w:tc>
          <w:tcPr>
            <w:tcW w:w="3100" w:type="dxa"/>
            <w:tcBorders>
              <w:top w:val="single" w:sz="6" w:space="0" w:color="auto"/>
              <w:left w:val="single" w:sz="6" w:space="0" w:color="auto"/>
              <w:bottom w:val="single" w:sz="6" w:space="0" w:color="auto"/>
              <w:right w:val="single" w:sz="6" w:space="0" w:color="auto"/>
            </w:tcBorders>
            <w:hideMark/>
          </w:tcPr>
          <w:p w14:paraId="62EBED33" w14:textId="77777777" w:rsidR="00C734FC" w:rsidRPr="002B657C" w:rsidRDefault="00C734FC" w:rsidP="00C734FC">
            <w:pPr>
              <w:pStyle w:val="Tablehead"/>
            </w:pPr>
            <w:r w:rsidRPr="002B657C">
              <w:t>Region 3</w:t>
            </w:r>
          </w:p>
        </w:tc>
      </w:tr>
      <w:tr w:rsidR="00C734FC" w14:paraId="0B425B4F" w14:textId="77777777" w:rsidTr="00C734FC">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14:paraId="2BE93B1E" w14:textId="77777777" w:rsidR="00C734FC" w:rsidRDefault="00C734FC" w:rsidP="00C734FC">
            <w:pPr>
              <w:pStyle w:val="TableTextS5"/>
              <w:rPr>
                <w:color w:val="000000"/>
                <w:lang w:val="en-AU"/>
              </w:rPr>
            </w:pPr>
            <w:r w:rsidRPr="005279B9">
              <w:rPr>
                <w:rStyle w:val="Tablefreq"/>
              </w:rPr>
              <w:t>2 170-2 200</w:t>
            </w:r>
            <w:r>
              <w:rPr>
                <w:color w:val="000000"/>
                <w:lang w:val="en-AU"/>
              </w:rPr>
              <w:tab/>
              <w:t>FIXED</w:t>
            </w:r>
          </w:p>
          <w:p w14:paraId="2D8DC81D" w14:textId="77777777" w:rsidR="00C734FC" w:rsidRDefault="00C734FC" w:rsidP="00C734F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14:paraId="3342CEB0" w14:textId="77777777" w:rsidR="00C734FC" w:rsidRDefault="00C734FC" w:rsidP="00C734F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(space-to-Earth)</w:t>
            </w:r>
            <w:r w:rsidRPr="008A2589">
              <w:rPr>
                <w:color w:val="000000"/>
                <w:lang w:val="en-US"/>
              </w:rPr>
              <w:t xml:space="preserve">  </w:t>
            </w:r>
            <w:ins w:id="14" w:author="CEPT" w:date="2019-08-01T06:03:00Z">
              <w:r w:rsidR="00EC0A7F">
                <w:rPr>
                  <w:color w:val="000000"/>
                  <w:lang w:val="en-US"/>
                </w:rPr>
                <w:t>MOD</w:t>
              </w:r>
            </w:ins>
            <w:r w:rsidR="00EC0A7F">
              <w:rPr>
                <w:rStyle w:val="Artref"/>
                <w:color w:val="000000"/>
                <w:lang w:val="en-AU"/>
              </w:rPr>
              <w:t xml:space="preserve"> </w:t>
            </w:r>
            <w:r>
              <w:rPr>
                <w:rStyle w:val="Artref"/>
                <w:color w:val="000000"/>
              </w:rPr>
              <w:t>5.351A</w:t>
            </w:r>
          </w:p>
          <w:p w14:paraId="24FFFAB9" w14:textId="77777777" w:rsidR="00C734FC" w:rsidRDefault="00C734FC" w:rsidP="00C734FC">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ins w:id="15" w:author="CEPT" w:date="2019-08-01T06:03:00Z">
              <w:r w:rsidR="00EC0A7F">
                <w:rPr>
                  <w:color w:val="000000"/>
                  <w:lang w:val="en-US"/>
                </w:rPr>
                <w:t>MOD</w:t>
              </w:r>
            </w:ins>
            <w:r w:rsidR="00EC0A7F">
              <w:rPr>
                <w:rStyle w:val="Artref"/>
                <w:color w:val="000000"/>
                <w:lang w:val="en-AU"/>
              </w:rPr>
              <w:t xml:space="preserve"> </w:t>
            </w:r>
            <w:r>
              <w:rPr>
                <w:rStyle w:val="Artref"/>
                <w:color w:val="000000"/>
                <w:lang w:val="en-AU"/>
              </w:rPr>
              <w:t>5.388</w:t>
            </w:r>
            <w:r>
              <w:rPr>
                <w:color w:val="000000"/>
                <w:lang w:val="en-AU"/>
              </w:rPr>
              <w:t xml:space="preserve">  </w:t>
            </w:r>
            <w:r>
              <w:rPr>
                <w:rStyle w:val="Artref"/>
                <w:color w:val="000000"/>
                <w:lang w:val="en-AU"/>
              </w:rPr>
              <w:t>5.389A</w:t>
            </w:r>
            <w:r>
              <w:rPr>
                <w:color w:val="000000"/>
                <w:lang w:val="en-AU"/>
              </w:rPr>
              <w:t xml:space="preserve">  </w:t>
            </w:r>
            <w:del w:id="16" w:author="CEPT" w:date="2019-07-05T09:46:00Z">
              <w:r w:rsidDel="00C734FC">
                <w:rPr>
                  <w:rStyle w:val="Artref"/>
                  <w:color w:val="000000"/>
                  <w:lang w:val="en-AU"/>
                </w:rPr>
                <w:delText>5.389F</w:delText>
              </w:r>
            </w:del>
          </w:p>
        </w:tc>
      </w:tr>
    </w:tbl>
    <w:p w14:paraId="0BB59FD9" w14:textId="77777777" w:rsidR="00C734FC" w:rsidRDefault="00C734FC" w:rsidP="00C734FC">
      <w:pPr>
        <w:pStyle w:val="Reasons"/>
      </w:pPr>
    </w:p>
    <w:p w14:paraId="51C1F982" w14:textId="1987F8F4" w:rsidR="00C734FC" w:rsidRDefault="00C734FC" w:rsidP="00C734FC">
      <w:pPr>
        <w:pStyle w:val="Proposal"/>
      </w:pPr>
      <w:r>
        <w:t>MOD</w:t>
      </w:r>
      <w:r>
        <w:tab/>
        <w:t>EUR/</w:t>
      </w:r>
      <w:r w:rsidR="00115772">
        <w:t>16</w:t>
      </w:r>
      <w:r>
        <w:t>A21A1/3</w:t>
      </w:r>
    </w:p>
    <w:p w14:paraId="198DDA7A" w14:textId="77777777" w:rsidR="00C734FC" w:rsidRDefault="00C734FC">
      <w:pPr>
        <w:pStyle w:val="Note"/>
        <w:rPr>
          <w:sz w:val="16"/>
        </w:rPr>
      </w:pPr>
      <w:r w:rsidRPr="00FC40EB">
        <w:rPr>
          <w:rStyle w:val="Artdef"/>
        </w:rPr>
        <w:t>5.351A</w:t>
      </w:r>
      <w:r w:rsidRPr="00FC40EB">
        <w:rPr>
          <w:rStyle w:val="Artdef"/>
        </w:rPr>
        <w:tab/>
      </w:r>
      <w:r>
        <w:t>For the use of the bands 1</w:t>
      </w:r>
      <w:r w:rsidRPr="007162B5">
        <w:t> </w:t>
      </w:r>
      <w:r>
        <w:t>518-1</w:t>
      </w:r>
      <w:r w:rsidRPr="007162B5">
        <w:t> </w:t>
      </w:r>
      <w:r>
        <w:t>544 MHz, 1</w:t>
      </w:r>
      <w:r w:rsidRPr="007162B5">
        <w:t> </w:t>
      </w:r>
      <w:r>
        <w:t>545-1</w:t>
      </w:r>
      <w:r w:rsidRPr="007162B5">
        <w:t> </w:t>
      </w:r>
      <w:r>
        <w:t>559 MHz, 1</w:t>
      </w:r>
      <w:r w:rsidRPr="007162B5">
        <w:t> </w:t>
      </w:r>
      <w:r>
        <w:t>610-1 645.5 MHz, 1</w:t>
      </w:r>
      <w:r w:rsidRPr="007162B5">
        <w:t> </w:t>
      </w:r>
      <w:r>
        <w:t>646.5-1</w:t>
      </w:r>
      <w:r w:rsidRPr="007162B5">
        <w:t> </w:t>
      </w:r>
      <w:r>
        <w:t>660.5 MHz, 1</w:t>
      </w:r>
      <w:r w:rsidRPr="007162B5">
        <w:t> </w:t>
      </w:r>
      <w:r>
        <w:t>668-1</w:t>
      </w:r>
      <w:r w:rsidRPr="007162B5">
        <w:t> </w:t>
      </w:r>
      <w:r>
        <w:t>675 MHz, 1</w:t>
      </w:r>
      <w:r w:rsidRPr="007162B5">
        <w:t> </w:t>
      </w:r>
      <w:r>
        <w:t>980-2</w:t>
      </w:r>
      <w:r w:rsidRPr="007162B5">
        <w:t> </w:t>
      </w:r>
      <w:r>
        <w:t>010 MHz, 2</w:t>
      </w:r>
      <w:r w:rsidRPr="007162B5">
        <w:t> </w:t>
      </w:r>
      <w:r>
        <w:t>170-2</w:t>
      </w:r>
      <w:r w:rsidRPr="007162B5">
        <w:t> </w:t>
      </w:r>
      <w:r>
        <w:t>200 MHz, 2</w:t>
      </w:r>
      <w:r w:rsidRPr="007162B5">
        <w:t> </w:t>
      </w:r>
      <w:r>
        <w:t>483.5-2</w:t>
      </w:r>
      <w:r w:rsidRPr="007162B5">
        <w:t> </w:t>
      </w:r>
      <w:r>
        <w:t xml:space="preserve">520 MHz and </w:t>
      </w:r>
      <w:r w:rsidRPr="007162B5">
        <w:t>2 670</w:t>
      </w:r>
      <w:r>
        <w:t>-2</w:t>
      </w:r>
      <w:r w:rsidRPr="007162B5">
        <w:t> </w:t>
      </w:r>
      <w:r>
        <w:t>690 MHz by the mobile-satellite service, see Resolutions </w:t>
      </w:r>
      <w:r>
        <w:rPr>
          <w:b/>
          <w:bCs/>
        </w:rPr>
        <w:t>212 (Rev.WRC</w:t>
      </w:r>
      <w:r>
        <w:rPr>
          <w:b/>
          <w:bCs/>
        </w:rPr>
        <w:noBreakHyphen/>
      </w:r>
      <w:del w:id="17" w:author="CEPT" w:date="2019-07-05T09:46:00Z">
        <w:r w:rsidDel="00C734FC">
          <w:rPr>
            <w:b/>
            <w:bCs/>
          </w:rPr>
          <w:delText>07</w:delText>
        </w:r>
      </w:del>
      <w:ins w:id="18" w:author="CEPT" w:date="2019-07-05T09:46:00Z">
        <w:r>
          <w:rPr>
            <w:b/>
            <w:bCs/>
          </w:rPr>
          <w:t>19</w:t>
        </w:r>
      </w:ins>
      <w:r>
        <w:rPr>
          <w:b/>
          <w:bCs/>
        </w:rPr>
        <w:t>)</w:t>
      </w:r>
      <w:r w:rsidR="00EC0A7F" w:rsidRPr="00EC0A7F" w:rsidDel="008C4782">
        <w:rPr>
          <w:rStyle w:val="FootnoteReference"/>
          <w:b/>
          <w:bCs/>
        </w:rPr>
        <w:t xml:space="preserve"> </w:t>
      </w:r>
      <w:del w:id="19" w:author="CEPT" w:date="2019-08-01T06:04:00Z">
        <w:r w:rsidR="00EC0A7F" w:rsidRPr="008C4782" w:rsidDel="008C4782">
          <w:rPr>
            <w:rStyle w:val="FootnoteReference"/>
            <w:b/>
            <w:bCs/>
          </w:rPr>
          <w:footnoteReference w:customMarkFollows="1" w:id="1"/>
          <w:delText>*</w:delText>
        </w:r>
      </w:del>
      <w:r>
        <w:t xml:space="preserve"> and </w:t>
      </w:r>
      <w:r w:rsidRPr="00C734FC">
        <w:rPr>
          <w:b/>
          <w:bCs/>
        </w:rPr>
        <w:t>225 (Rev.WRC</w:t>
      </w:r>
      <w:r>
        <w:rPr>
          <w:b/>
          <w:bCs/>
        </w:rPr>
        <w:noBreakHyphen/>
      </w:r>
      <w:del w:id="22" w:author="CEPT" w:date="2019-07-05T09:46:00Z">
        <w:r w:rsidDel="00C734FC">
          <w:rPr>
            <w:b/>
            <w:bCs/>
          </w:rPr>
          <w:delText>07</w:delText>
        </w:r>
      </w:del>
      <w:ins w:id="23" w:author="CEPT" w:date="2019-07-05T09:46:00Z">
        <w:r>
          <w:rPr>
            <w:b/>
            <w:bCs/>
          </w:rPr>
          <w:t>1</w:t>
        </w:r>
      </w:ins>
      <w:ins w:id="24" w:author="CEPT" w:date="2019-07-05T09:54:00Z">
        <w:r>
          <w:rPr>
            <w:b/>
            <w:bCs/>
          </w:rPr>
          <w:t>2</w:t>
        </w:r>
      </w:ins>
      <w:r>
        <w:rPr>
          <w:b/>
          <w:bCs/>
        </w:rPr>
        <w:t>)</w:t>
      </w:r>
      <w:r w:rsidR="00EC0A7F" w:rsidRPr="00EC0A7F" w:rsidDel="008C4782">
        <w:rPr>
          <w:rStyle w:val="FootnoteReference"/>
          <w:b/>
          <w:bCs/>
        </w:rPr>
        <w:t xml:space="preserve"> </w:t>
      </w:r>
      <w:del w:id="25" w:author="CEPT" w:date="2019-08-01T06:04:00Z">
        <w:r w:rsidR="00EC0A7F" w:rsidRPr="008C4782" w:rsidDel="008C4782">
          <w:rPr>
            <w:rStyle w:val="FootnoteReference"/>
            <w:b/>
            <w:bCs/>
          </w:rPr>
          <w:footnoteReference w:customMarkFollows="1" w:id="2"/>
          <w:delText>**</w:delText>
        </w:r>
      </w:del>
      <w:r>
        <w:t>.</w:t>
      </w:r>
      <w:r>
        <w:rPr>
          <w:sz w:val="16"/>
        </w:rPr>
        <w:t>   </w:t>
      </w:r>
      <w:r w:rsidRPr="00F43816">
        <w:rPr>
          <w:sz w:val="16"/>
        </w:rPr>
        <w:t>  (WRC</w:t>
      </w:r>
      <w:r w:rsidRPr="00F43816">
        <w:rPr>
          <w:sz w:val="16"/>
        </w:rPr>
        <w:noBreakHyphen/>
      </w:r>
      <w:del w:id="28" w:author="CEPT" w:date="2019-07-05T09:46:00Z">
        <w:r w:rsidRPr="00F43816" w:rsidDel="00C734FC">
          <w:rPr>
            <w:sz w:val="16"/>
          </w:rPr>
          <w:delText>07</w:delText>
        </w:r>
      </w:del>
      <w:ins w:id="29" w:author="CEPT" w:date="2019-07-05T09:46:00Z">
        <w:r>
          <w:rPr>
            <w:sz w:val="16"/>
          </w:rPr>
          <w:t>19</w:t>
        </w:r>
      </w:ins>
      <w:r w:rsidRPr="00F43816">
        <w:rPr>
          <w:sz w:val="16"/>
        </w:rPr>
        <w:t>)</w:t>
      </w:r>
    </w:p>
    <w:p w14:paraId="72034386" w14:textId="77777777" w:rsidR="00C734FC" w:rsidRDefault="00C734FC" w:rsidP="00C734FC">
      <w:pPr>
        <w:pStyle w:val="Reasons"/>
      </w:pPr>
      <w:r>
        <w:rPr>
          <w:b/>
        </w:rPr>
        <w:t>Reasons:</w:t>
      </w:r>
      <w:r>
        <w:tab/>
      </w:r>
      <w:r w:rsidRPr="00C734FC">
        <w:t>To update RR No</w:t>
      </w:r>
      <w:r>
        <w:t>.</w:t>
      </w:r>
      <w:r w:rsidRPr="00C734FC">
        <w:t xml:space="preserve"> </w:t>
      </w:r>
      <w:r w:rsidRPr="00C734FC">
        <w:rPr>
          <w:b/>
        </w:rPr>
        <w:t>5.351A</w:t>
      </w:r>
      <w:r w:rsidRPr="00C734FC">
        <w:t xml:space="preserve"> to reference the revision to Resolution </w:t>
      </w:r>
      <w:r w:rsidRPr="00C734FC">
        <w:rPr>
          <w:b/>
        </w:rPr>
        <w:t>212 (Rev. WRC-19)</w:t>
      </w:r>
      <w:r w:rsidRPr="00C734FC">
        <w:t>.</w:t>
      </w:r>
    </w:p>
    <w:p w14:paraId="02425748" w14:textId="344D7048" w:rsidR="009E250F" w:rsidRDefault="00C734FC">
      <w:pPr>
        <w:pStyle w:val="Proposal"/>
      </w:pPr>
      <w:r>
        <w:t>MOD</w:t>
      </w:r>
      <w:r>
        <w:tab/>
        <w:t>EUR/</w:t>
      </w:r>
      <w:r w:rsidR="00115772">
        <w:t>16</w:t>
      </w:r>
      <w:r>
        <w:t>A21A1/</w:t>
      </w:r>
      <w:r w:rsidR="00BA441E">
        <w:t>4</w:t>
      </w:r>
    </w:p>
    <w:p w14:paraId="461B1257" w14:textId="77777777" w:rsidR="00C734FC" w:rsidRPr="009F6AF2" w:rsidRDefault="00C734FC" w:rsidP="00C734FC">
      <w:pPr>
        <w:pStyle w:val="Note"/>
        <w:rPr>
          <w:sz w:val="16"/>
        </w:rPr>
      </w:pPr>
      <w:r w:rsidRPr="002031F0">
        <w:rPr>
          <w:rStyle w:val="Artdef"/>
        </w:rPr>
        <w:t>5.388</w:t>
      </w:r>
      <w:r w:rsidRPr="009F6AF2">
        <w:rPr>
          <w:b/>
        </w:rPr>
        <w:tab/>
      </w:r>
      <w:r w:rsidRPr="009F6AF2">
        <w:t>The</w:t>
      </w:r>
      <w:r>
        <w:t xml:space="preserve"> frequency</w:t>
      </w:r>
      <w:r w:rsidRPr="009F6AF2">
        <w:t xml:space="preserve"> bands 1 885-2 025</w:t>
      </w:r>
      <w:r>
        <w:t> MHz</w:t>
      </w:r>
      <w:r w:rsidRPr="009F6AF2">
        <w:t xml:space="preserve"> and 2 110-2 200</w:t>
      </w:r>
      <w:r>
        <w:t> MHz</w:t>
      </w:r>
      <w:r w:rsidRPr="009F6AF2">
        <w:t xml:space="preserve"> are intended for use, on a worldwide basis, by administrations wishing to implement International Mobile Telecommunications (IMT). Such use does</w:t>
      </w:r>
      <w:proofErr w:type="gramStart"/>
      <w:r w:rsidRPr="009F6AF2">
        <w:t>  not</w:t>
      </w:r>
      <w:proofErr w:type="gramEnd"/>
      <w:r w:rsidRPr="009F6AF2">
        <w:t xml:space="preserve"> preclude the use of these </w:t>
      </w:r>
      <w:r>
        <w:t>frequency</w:t>
      </w:r>
      <w:r w:rsidRPr="009F6AF2">
        <w:t xml:space="preserve"> bands by other services to which they are allocated. The </w:t>
      </w:r>
      <w:r>
        <w:t>frequency</w:t>
      </w:r>
      <w:r w:rsidRPr="009F6AF2">
        <w:t xml:space="preserve"> bands should be made</w:t>
      </w:r>
      <w:proofErr w:type="gramStart"/>
      <w:r w:rsidRPr="009F6AF2">
        <w:t>  available</w:t>
      </w:r>
      <w:proofErr w:type="gramEnd"/>
      <w:r w:rsidRPr="009F6AF2">
        <w:t xml:space="preserve"> for IMT in accordance with Resolution </w:t>
      </w:r>
      <w:r w:rsidRPr="009F6AF2">
        <w:rPr>
          <w:b/>
          <w:bCs/>
        </w:rPr>
        <w:t>212 (Rev.WRC</w:t>
      </w:r>
      <w:r w:rsidRPr="009F6AF2">
        <w:rPr>
          <w:b/>
          <w:bCs/>
        </w:rPr>
        <w:noBreakHyphen/>
        <w:t>1</w:t>
      </w:r>
      <w:del w:id="30" w:author="CEPT" w:date="2019-07-05T09:48:00Z">
        <w:r w:rsidRPr="009F6AF2" w:rsidDel="00C734FC">
          <w:rPr>
            <w:b/>
            <w:bCs/>
          </w:rPr>
          <w:delText>5</w:delText>
        </w:r>
      </w:del>
      <w:ins w:id="31" w:author="CEPT" w:date="2019-07-05T09:48:00Z">
        <w:r>
          <w:rPr>
            <w:b/>
            <w:bCs/>
          </w:rPr>
          <w:t>9</w:t>
        </w:r>
      </w:ins>
      <w:r w:rsidRPr="009F6AF2">
        <w:rPr>
          <w:b/>
          <w:bCs/>
        </w:rPr>
        <w:t>)</w:t>
      </w:r>
      <w:r w:rsidRPr="009F6AF2">
        <w:t xml:space="preserve"> (</w:t>
      </w:r>
      <w:r>
        <w:t>s</w:t>
      </w:r>
      <w:r w:rsidRPr="009F6AF2">
        <w:t xml:space="preserve">ee also Resolution </w:t>
      </w:r>
      <w:r w:rsidRPr="009F6AF2">
        <w:rPr>
          <w:b/>
          <w:bCs/>
        </w:rPr>
        <w:t>223 (Rev.WRC</w:t>
      </w:r>
      <w:r w:rsidRPr="009F6AF2">
        <w:rPr>
          <w:b/>
          <w:bCs/>
        </w:rPr>
        <w:noBreakHyphen/>
        <w:t>15)</w:t>
      </w:r>
      <w:r w:rsidRPr="009F6AF2">
        <w:t>).</w:t>
      </w:r>
      <w:r w:rsidRPr="009F6AF2">
        <w:rPr>
          <w:sz w:val="16"/>
        </w:rPr>
        <w:t>     (WRC</w:t>
      </w:r>
      <w:r w:rsidRPr="009F6AF2">
        <w:rPr>
          <w:sz w:val="16"/>
        </w:rPr>
        <w:noBreakHyphen/>
      </w:r>
      <w:del w:id="32" w:author="CEPT" w:date="2019-07-05T09:48:00Z">
        <w:r w:rsidRPr="009F6AF2" w:rsidDel="00C734FC">
          <w:rPr>
            <w:sz w:val="16"/>
          </w:rPr>
          <w:delText>15</w:delText>
        </w:r>
      </w:del>
      <w:ins w:id="33" w:author="CEPT" w:date="2019-07-05T09:48:00Z">
        <w:r>
          <w:rPr>
            <w:sz w:val="16"/>
          </w:rPr>
          <w:t>19</w:t>
        </w:r>
      </w:ins>
      <w:r w:rsidRPr="009F6AF2">
        <w:rPr>
          <w:sz w:val="16"/>
        </w:rPr>
        <w:t>)</w:t>
      </w:r>
    </w:p>
    <w:p w14:paraId="179B5B64" w14:textId="77777777" w:rsidR="009E250F" w:rsidRDefault="00C734FC">
      <w:pPr>
        <w:pStyle w:val="Reasons"/>
      </w:pPr>
      <w:r>
        <w:rPr>
          <w:b/>
        </w:rPr>
        <w:lastRenderedPageBreak/>
        <w:t>Reasons:</w:t>
      </w:r>
      <w:r>
        <w:tab/>
      </w:r>
      <w:r w:rsidRPr="00C734FC">
        <w:t xml:space="preserve">To update </w:t>
      </w:r>
      <w:r w:rsidR="00A56F9B" w:rsidRPr="00EC0A7F">
        <w:t>RR</w:t>
      </w:r>
      <w:ins w:id="34" w:author="ITU2" w:date="2019-07-28T23:50:00Z">
        <w:r w:rsidR="00A56F9B">
          <w:t xml:space="preserve"> </w:t>
        </w:r>
      </w:ins>
      <w:r w:rsidRPr="00C734FC">
        <w:t xml:space="preserve">No. </w:t>
      </w:r>
      <w:r w:rsidRPr="00C734FC">
        <w:rPr>
          <w:b/>
        </w:rPr>
        <w:t>5.388</w:t>
      </w:r>
      <w:r w:rsidRPr="00C734FC">
        <w:t xml:space="preserve"> to reference the revision to Resolution </w:t>
      </w:r>
      <w:r w:rsidRPr="00C734FC">
        <w:rPr>
          <w:b/>
        </w:rPr>
        <w:t>212 (Rev. WRC-19)</w:t>
      </w:r>
      <w:r w:rsidRPr="00C734FC">
        <w:t>.</w:t>
      </w:r>
    </w:p>
    <w:p w14:paraId="3E0DD642" w14:textId="41AECCDA" w:rsidR="00CB3454" w:rsidRDefault="00CB3454" w:rsidP="00CB3454">
      <w:pPr>
        <w:pStyle w:val="Proposal"/>
      </w:pPr>
      <w:r>
        <w:rPr>
          <w:u w:val="single"/>
        </w:rPr>
        <w:t>NOC</w:t>
      </w:r>
      <w:r>
        <w:tab/>
        <w:t>EUR/</w:t>
      </w:r>
      <w:r w:rsidR="00115772">
        <w:t>16</w:t>
      </w:r>
      <w:r>
        <w:t>A21A1/5</w:t>
      </w:r>
    </w:p>
    <w:p w14:paraId="33E16E08" w14:textId="77777777" w:rsidR="00CB3454" w:rsidRDefault="00CB3454" w:rsidP="00CB3454">
      <w:pPr>
        <w:pStyle w:val="Note"/>
        <w:rPr>
          <w:lang w:val="en-AU"/>
        </w:rPr>
      </w:pPr>
      <w:r w:rsidRPr="00FC40EB">
        <w:rPr>
          <w:rStyle w:val="Artdef"/>
        </w:rPr>
        <w:t>5.389B</w:t>
      </w:r>
      <w:r w:rsidRPr="00FC40EB">
        <w:rPr>
          <w:rStyle w:val="Artdef"/>
        </w:rPr>
        <w:tab/>
      </w:r>
      <w:r>
        <w:rPr>
          <w:lang w:val="en-AU"/>
        </w:rPr>
        <w:t>The use of the band 1</w:t>
      </w:r>
      <w:r w:rsidRPr="00EB1F40">
        <w:t> </w:t>
      </w:r>
      <w:r>
        <w:rPr>
          <w:lang w:val="en-AU"/>
        </w:rPr>
        <w:t>980-1</w:t>
      </w:r>
      <w:r w:rsidRPr="00EB1F40">
        <w:t> </w:t>
      </w:r>
      <w:r>
        <w:rPr>
          <w:lang w:val="en-AU"/>
        </w:rPr>
        <w:t xml:space="preserve">990 MHz by the mobile-satellite service shall not cause harmful </w:t>
      </w:r>
      <w:r w:rsidRPr="00A5455A">
        <w:t>interference</w:t>
      </w:r>
      <w:r>
        <w:rPr>
          <w:lang w:val="en-AU"/>
        </w:rPr>
        <w:t xml:space="preserve"> to or constrain </w:t>
      </w:r>
      <w:r w:rsidRPr="00897AD5">
        <w:t>the</w:t>
      </w:r>
      <w:r>
        <w:rPr>
          <w:lang w:val="en-AU"/>
        </w:rPr>
        <w:t xml:space="preserve"> development of the fixed and mobile services in Argentina, Brazil, Canada, Chile, Ecuador, the United States, Honduras, Jamaica, Mexico, Peru, Suriname, Trinidad and Tobago, Uruguay and Venezuela.</w:t>
      </w:r>
    </w:p>
    <w:p w14:paraId="6A46EA64" w14:textId="77777777" w:rsidR="00CB3454" w:rsidRDefault="00CB3454" w:rsidP="00A56F9B">
      <w:pPr>
        <w:pStyle w:val="Reasons"/>
      </w:pPr>
      <w:r>
        <w:rPr>
          <w:b/>
        </w:rPr>
        <w:t>Reasons:</w:t>
      </w:r>
      <w:r>
        <w:tab/>
      </w:r>
      <w:r w:rsidR="00A56F9B" w:rsidRPr="00EC0A7F">
        <w:t xml:space="preserve">RR </w:t>
      </w:r>
      <w:r w:rsidRPr="00EC0A7F">
        <w:t xml:space="preserve">No. </w:t>
      </w:r>
      <w:r w:rsidRPr="00EC0A7F">
        <w:rPr>
          <w:b/>
        </w:rPr>
        <w:t>5.389B</w:t>
      </w:r>
      <w:r w:rsidRPr="00EC0A7F">
        <w:t xml:space="preserve"> gives priority to the MS over the MSS in certain Region 2 countries in the frequency band 1 980-1 990 </w:t>
      </w:r>
      <w:proofErr w:type="spellStart"/>
      <w:r w:rsidRPr="00EC0A7F">
        <w:t>MHz.</w:t>
      </w:r>
      <w:proofErr w:type="spellEnd"/>
      <w:r w:rsidRPr="00EC0A7F">
        <w:t xml:space="preserve"> The above limitations on terrestrial IMT systems should therefore not apply to those countries listed in footnote </w:t>
      </w:r>
      <w:r w:rsidR="00A56F9B" w:rsidRPr="00EC0A7F">
        <w:t xml:space="preserve">RR No. </w:t>
      </w:r>
      <w:r w:rsidRPr="00EC0A7F">
        <w:rPr>
          <w:b/>
        </w:rPr>
        <w:t>5.389B</w:t>
      </w:r>
      <w:r w:rsidRPr="00EC0A7F">
        <w:t xml:space="preserve"> in that band. The limitations should however apply for the frequency band 1 980-1 990 MHz to Region 2 countries that are not included in the footnote, and should apply for the frequency band 1 990-2</w:t>
      </w:r>
      <w:r w:rsidRPr="00CB3454">
        <w:t xml:space="preserve"> 010 MHz to all Region 2 countries, taking into account the risk of interference to satellites, including those above Europe.</w:t>
      </w:r>
    </w:p>
    <w:p w14:paraId="3D9AF517" w14:textId="0EE20B70" w:rsidR="009E250F" w:rsidRDefault="00C734FC">
      <w:pPr>
        <w:pStyle w:val="Proposal"/>
      </w:pPr>
      <w:r>
        <w:t>SUP</w:t>
      </w:r>
      <w:r>
        <w:tab/>
        <w:t>EUR/</w:t>
      </w:r>
      <w:r w:rsidR="00115772">
        <w:t>16</w:t>
      </w:r>
      <w:r w:rsidR="00BA441E">
        <w:t>A21A1/</w:t>
      </w:r>
      <w:r w:rsidR="00CB3454">
        <w:t>6</w:t>
      </w:r>
    </w:p>
    <w:p w14:paraId="7CB9495F" w14:textId="77777777" w:rsidR="00C734FC" w:rsidRDefault="00C734FC" w:rsidP="00C734FC">
      <w:pPr>
        <w:pStyle w:val="Note"/>
        <w:rPr>
          <w:lang w:val="en-AU"/>
        </w:rPr>
      </w:pPr>
      <w:r w:rsidRPr="00FC40EB">
        <w:rPr>
          <w:rStyle w:val="Artdef"/>
        </w:rPr>
        <w:t>5.389F</w:t>
      </w:r>
      <w:r w:rsidRPr="00FC40EB">
        <w:rPr>
          <w:rStyle w:val="Artdef"/>
        </w:rPr>
        <w:tab/>
      </w:r>
      <w:r>
        <w:t>In Algeria, Benin, Cape Verde, Egypt, Iran (Islamic Republic of), Mali, Syrian Arab Republic and Tunisia, the use of the bands 1</w:t>
      </w:r>
      <w:r w:rsidRPr="00EC683E">
        <w:t> </w:t>
      </w:r>
      <w:r>
        <w:t>980-2</w:t>
      </w:r>
      <w:r w:rsidRPr="00EC683E">
        <w:t> </w:t>
      </w:r>
      <w:r>
        <w:t>010 MHz and 2</w:t>
      </w:r>
      <w:r w:rsidRPr="00EC683E">
        <w:t> </w:t>
      </w:r>
      <w:r>
        <w:t>170-2</w:t>
      </w:r>
      <w:r w:rsidRPr="00EC683E">
        <w:t> </w:t>
      </w:r>
      <w:r>
        <w:t xml:space="preserve">200 MHz by the mobile-satellite </w:t>
      </w:r>
      <w:r w:rsidRPr="00A5455A">
        <w:t>service</w:t>
      </w:r>
      <w:r>
        <w:t xml:space="preserve"> shall neither cause harmful interference to the fixed and mobile services, nor hamper the development of those services prior to 1 January 2005, nor shall the former service request protection from the latter services.</w:t>
      </w:r>
      <w:r w:rsidRPr="007D4AF2">
        <w:rPr>
          <w:sz w:val="16"/>
        </w:rPr>
        <w:t>     (WRC</w:t>
      </w:r>
      <w:r w:rsidRPr="007D4AF2">
        <w:rPr>
          <w:sz w:val="16"/>
        </w:rPr>
        <w:noBreakHyphen/>
        <w:t>2000)</w:t>
      </w:r>
    </w:p>
    <w:p w14:paraId="6B40AF6E" w14:textId="77777777" w:rsidR="009E250F" w:rsidRDefault="00C734FC">
      <w:pPr>
        <w:pStyle w:val="Reasons"/>
      </w:pPr>
      <w:r>
        <w:rPr>
          <w:b/>
        </w:rPr>
        <w:t>Reasons:</w:t>
      </w:r>
      <w:r>
        <w:tab/>
      </w:r>
      <w:r w:rsidRPr="00C734FC">
        <w:t xml:space="preserve">RR No. </w:t>
      </w:r>
      <w:r w:rsidRPr="00C734FC">
        <w:rPr>
          <w:b/>
        </w:rPr>
        <w:t>5.389F</w:t>
      </w:r>
      <w:r w:rsidRPr="00C734FC">
        <w:t xml:space="preserve"> gave priority to the </w:t>
      </w:r>
      <w:r>
        <w:t>mobile service</w:t>
      </w:r>
      <w:r w:rsidRPr="00C734FC">
        <w:t xml:space="preserve"> over the </w:t>
      </w:r>
      <w:r>
        <w:t>mobile-satellite service</w:t>
      </w:r>
      <w:r w:rsidRPr="00C734FC">
        <w:t xml:space="preserve"> in certain countries up to 1</w:t>
      </w:r>
      <w:r>
        <w:t> </w:t>
      </w:r>
      <w:r w:rsidRPr="00C734FC">
        <w:t>January 2005 and that date has now passed.</w:t>
      </w:r>
    </w:p>
    <w:p w14:paraId="2B96FAC9" w14:textId="77777777" w:rsidR="00C734FC" w:rsidRDefault="00C734FC">
      <w:pPr>
        <w:tabs>
          <w:tab w:val="clear" w:pos="1134"/>
          <w:tab w:val="clear" w:pos="1871"/>
          <w:tab w:val="clear" w:pos="2268"/>
        </w:tabs>
        <w:overflowPunct/>
        <w:autoSpaceDE/>
        <w:autoSpaceDN/>
        <w:adjustRightInd/>
        <w:spacing w:before="0"/>
        <w:textAlignment w:val="auto"/>
        <w:rPr>
          <w:caps/>
          <w:sz w:val="28"/>
        </w:rPr>
      </w:pPr>
      <w:bookmarkStart w:id="35" w:name="_Toc454787409"/>
      <w:r>
        <w:br w:type="page"/>
      </w:r>
    </w:p>
    <w:p w14:paraId="5A1FB32E" w14:textId="77777777" w:rsidR="00C734FC" w:rsidRPr="00F5119C" w:rsidRDefault="00C734FC" w:rsidP="00C734FC">
      <w:pPr>
        <w:pStyle w:val="AppendixNo"/>
        <w:keepNext w:val="0"/>
        <w:keepLines w:val="0"/>
        <w:spacing w:before="0"/>
      </w:pPr>
      <w:r w:rsidRPr="00F5119C">
        <w:lastRenderedPageBreak/>
        <w:t xml:space="preserve">APPENDIX </w:t>
      </w:r>
      <w:r w:rsidRPr="00494285">
        <w:rPr>
          <w:rStyle w:val="href"/>
        </w:rPr>
        <w:t>5</w:t>
      </w:r>
      <w:r w:rsidRPr="00F5119C">
        <w:t xml:space="preserve"> (</w:t>
      </w:r>
      <w:r w:rsidRPr="00354DCE">
        <w:t>REV</w:t>
      </w:r>
      <w:r w:rsidRPr="00F5119C">
        <w:t>.</w:t>
      </w:r>
      <w:r>
        <w:t>WRC</w:t>
      </w:r>
      <w:r>
        <w:noBreakHyphen/>
        <w:t>15</w:t>
      </w:r>
      <w:r w:rsidRPr="00F5119C">
        <w:t>)</w:t>
      </w:r>
      <w:bookmarkEnd w:id="35"/>
    </w:p>
    <w:p w14:paraId="0D29D477" w14:textId="77777777" w:rsidR="00C734FC" w:rsidRPr="00F5119C" w:rsidRDefault="00C734FC" w:rsidP="00C734FC">
      <w:pPr>
        <w:pStyle w:val="Appendixtitle"/>
        <w:keepNext w:val="0"/>
        <w:keepLines w:val="0"/>
      </w:pPr>
      <w:bookmarkStart w:id="36" w:name="_Toc328648895"/>
      <w:bookmarkStart w:id="37" w:name="_Toc454787410"/>
      <w:r w:rsidRPr="00F5119C">
        <w:t>Identification of administrations with which coordination is to be effected or</w:t>
      </w:r>
      <w:r w:rsidRPr="00F5119C">
        <w:br/>
        <w:t xml:space="preserve">agreement sought under the provisions of </w:t>
      </w:r>
      <w:r>
        <w:t>Article </w:t>
      </w:r>
      <w:r w:rsidRPr="00F5119C">
        <w:t>9</w:t>
      </w:r>
      <w:bookmarkEnd w:id="36"/>
      <w:bookmarkEnd w:id="37"/>
    </w:p>
    <w:p w14:paraId="18C88A29" w14:textId="77777777" w:rsidR="00C734FC" w:rsidRPr="00D24D31" w:rsidRDefault="00C734FC" w:rsidP="00C734FC">
      <w:pPr>
        <w:pStyle w:val="AnnexNo"/>
        <w:spacing w:before="0"/>
      </w:pPr>
      <w:bookmarkStart w:id="38" w:name="_Toc328648896"/>
      <w:bookmarkStart w:id="39" w:name="_Toc454787411"/>
      <w:r>
        <w:t>ANNEX</w:t>
      </w:r>
      <w:r w:rsidRPr="00D24D31">
        <w:t xml:space="preserve"> 1</w:t>
      </w:r>
      <w:bookmarkEnd w:id="38"/>
      <w:bookmarkEnd w:id="39"/>
    </w:p>
    <w:p w14:paraId="606911D2" w14:textId="77777777" w:rsidR="00C734FC" w:rsidRDefault="00C734FC" w:rsidP="00C734FC">
      <w:pPr>
        <w:pStyle w:val="Heading1"/>
        <w:rPr>
          <w:lang w:val="en-US"/>
        </w:rPr>
      </w:pPr>
      <w:bookmarkStart w:id="40" w:name="_Toc328648551"/>
      <w:r>
        <w:rPr>
          <w:lang w:val="en-US"/>
        </w:rPr>
        <w:t>1</w:t>
      </w:r>
      <w:r>
        <w:rPr>
          <w:lang w:val="en-US"/>
        </w:rPr>
        <w:tab/>
        <w:t>Coordination thresholds for sharing between MSS (space-to-Earth) and terrestrial services in the same frequency bands and between non</w:t>
      </w:r>
      <w:r>
        <w:rPr>
          <w:lang w:val="en-US"/>
        </w:rPr>
        <w:noBreakHyphen/>
        <w:t>GSO MSS feeder links (space-to-Earth) and terrestrial services</w:t>
      </w:r>
      <w:r>
        <w:rPr>
          <w:lang w:val="en-US"/>
        </w:rPr>
        <w:br/>
        <w:t>in the same frequency bands and between RDSS (space-to-Earth) and terrestrial services in the same frequency bands</w:t>
      </w:r>
      <w:r w:rsidRPr="006A5AA3">
        <w:rPr>
          <w:sz w:val="16"/>
          <w:szCs w:val="16"/>
          <w:lang w:val="en-US"/>
        </w:rPr>
        <w:t>     </w:t>
      </w:r>
      <w:r w:rsidRPr="006A5AA3">
        <w:rPr>
          <w:b w:val="0"/>
          <w:bCs/>
          <w:sz w:val="16"/>
          <w:szCs w:val="16"/>
          <w:lang w:val="en-US"/>
        </w:rPr>
        <w:t>(</w:t>
      </w:r>
      <w:r>
        <w:rPr>
          <w:b w:val="0"/>
          <w:bCs/>
          <w:sz w:val="16"/>
          <w:szCs w:val="16"/>
          <w:lang w:val="en-US"/>
        </w:rPr>
        <w:t>WRC</w:t>
      </w:r>
      <w:r>
        <w:rPr>
          <w:b w:val="0"/>
          <w:bCs/>
          <w:sz w:val="16"/>
          <w:szCs w:val="16"/>
          <w:lang w:val="en-US"/>
        </w:rPr>
        <w:noBreakHyphen/>
        <w:t>12)</w:t>
      </w:r>
      <w:bookmarkEnd w:id="40"/>
    </w:p>
    <w:p w14:paraId="39DD97B5" w14:textId="77777777" w:rsidR="00C734FC" w:rsidRPr="00F33901" w:rsidRDefault="00C734FC" w:rsidP="00C734FC">
      <w:pPr>
        <w:pStyle w:val="Heading2"/>
      </w:pPr>
      <w:bookmarkStart w:id="41" w:name="_Toc328648553"/>
      <w:r w:rsidRPr="00F33901">
        <w:t>1.2</w:t>
      </w:r>
      <w:r w:rsidRPr="00F33901">
        <w:tab/>
        <w:t>Between 1 and 3</w:t>
      </w:r>
      <w:r>
        <w:t> GHz</w:t>
      </w:r>
      <w:bookmarkEnd w:id="41"/>
    </w:p>
    <w:p w14:paraId="0511BC3F" w14:textId="77777777" w:rsidR="00C734FC" w:rsidRPr="00F33901" w:rsidRDefault="00C734FC" w:rsidP="00C734FC">
      <w:pPr>
        <w:pStyle w:val="Heading3"/>
      </w:pPr>
      <w:bookmarkStart w:id="42" w:name="_Toc328648556"/>
      <w:r w:rsidRPr="00F33901">
        <w:t>1.2.3</w:t>
      </w:r>
      <w:r w:rsidRPr="00F33901">
        <w:tab/>
        <w:t>Determination of the need for coordination between MSS and RDSS space stations (space-to-Earth) and terrestrial stations</w:t>
      </w:r>
      <w:r w:rsidRPr="00577A24">
        <w:rPr>
          <w:b w:val="0"/>
          <w:bCs/>
          <w:sz w:val="16"/>
          <w:szCs w:val="16"/>
        </w:rPr>
        <w:t>    (</w:t>
      </w:r>
      <w:r>
        <w:rPr>
          <w:b w:val="0"/>
          <w:bCs/>
          <w:sz w:val="16"/>
          <w:szCs w:val="16"/>
        </w:rPr>
        <w:t>WRC</w:t>
      </w:r>
      <w:r>
        <w:rPr>
          <w:b w:val="0"/>
          <w:bCs/>
          <w:sz w:val="16"/>
          <w:szCs w:val="16"/>
        </w:rPr>
        <w:noBreakHyphen/>
      </w:r>
      <w:r w:rsidRPr="00577A24">
        <w:rPr>
          <w:b w:val="0"/>
          <w:bCs/>
          <w:sz w:val="16"/>
          <w:szCs w:val="16"/>
        </w:rPr>
        <w:t>12)</w:t>
      </w:r>
      <w:bookmarkEnd w:id="42"/>
    </w:p>
    <w:p w14:paraId="146F66ED" w14:textId="77777777" w:rsidR="00C734FC" w:rsidRPr="00F33901" w:rsidRDefault="00C734FC" w:rsidP="00C734FC">
      <w:pPr>
        <w:pStyle w:val="Heading4"/>
      </w:pPr>
      <w:r w:rsidRPr="00F33901">
        <w:t>1.2.3.1</w:t>
      </w:r>
      <w:r w:rsidRPr="00F33901">
        <w:tab/>
        <w:t>Method for the determination of the need for coordination between MSS and RDSS space stations (space-to-Earth) and other terrestrial services sharing the same frequency band in the 1 to 3</w:t>
      </w:r>
      <w:r>
        <w:t> GHz</w:t>
      </w:r>
      <w:r w:rsidRPr="00F33901">
        <w:t xml:space="preserve"> range</w:t>
      </w:r>
    </w:p>
    <w:p w14:paraId="10CC41C1" w14:textId="1B26F34E" w:rsidR="009E250F" w:rsidRDefault="00C734FC">
      <w:pPr>
        <w:pStyle w:val="Proposal"/>
      </w:pPr>
      <w:r>
        <w:t>MOD</w:t>
      </w:r>
      <w:r>
        <w:tab/>
        <w:t>EUR/</w:t>
      </w:r>
      <w:r w:rsidR="00115772">
        <w:t>16</w:t>
      </w:r>
      <w:r w:rsidR="00CB3454">
        <w:t>A21A1/7</w:t>
      </w:r>
    </w:p>
    <w:p w14:paraId="070350AC" w14:textId="77777777" w:rsidR="00C734FC" w:rsidRPr="00F33901" w:rsidRDefault="00C734FC" w:rsidP="00C734FC">
      <w:pPr>
        <w:pStyle w:val="TableNo"/>
      </w:pPr>
      <w:r w:rsidRPr="00F33901">
        <w:t xml:space="preserve">TABLE 5-2 </w:t>
      </w:r>
      <w:r>
        <w:rPr>
          <w:sz w:val="16"/>
          <w:szCs w:val="16"/>
        </w:rPr>
        <w:t>  </w:t>
      </w:r>
      <w:r w:rsidRPr="00F33901">
        <w:rPr>
          <w:sz w:val="16"/>
          <w:szCs w:val="16"/>
        </w:rPr>
        <w:t>  (</w:t>
      </w:r>
      <w:r>
        <w:rPr>
          <w:caps w:val="0"/>
          <w:sz w:val="16"/>
          <w:szCs w:val="16"/>
        </w:rPr>
        <w:t>Rev</w:t>
      </w:r>
      <w:r>
        <w:rPr>
          <w:sz w:val="16"/>
          <w:szCs w:val="16"/>
        </w:rPr>
        <w:t>.WRC</w:t>
      </w:r>
      <w:r>
        <w:rPr>
          <w:sz w:val="16"/>
          <w:szCs w:val="16"/>
        </w:rPr>
        <w:noBreakHyphen/>
      </w:r>
      <w:r w:rsidRPr="00F33901">
        <w:rPr>
          <w:sz w:val="16"/>
          <w:szCs w:val="16"/>
        </w:rPr>
        <w:t>1</w:t>
      </w:r>
      <w:ins w:id="43" w:author="CEPT" w:date="2019-07-05T09:55:00Z">
        <w:r w:rsidR="00B96537">
          <w:rPr>
            <w:sz w:val="16"/>
            <w:szCs w:val="16"/>
          </w:rPr>
          <w:t>9</w:t>
        </w:r>
      </w:ins>
      <w:del w:id="44" w:author="CEPT" w:date="2019-07-05T09:55:00Z">
        <w:r w:rsidRPr="00F33901" w:rsidDel="00B96537">
          <w:rPr>
            <w:sz w:val="16"/>
            <w:szCs w:val="16"/>
          </w:rPr>
          <w:delText>2</w:delText>
        </w:r>
      </w:del>
      <w:r w:rsidRPr="00F33901">
        <w:rPr>
          <w:sz w:val="16"/>
          <w:szCs w:val="16"/>
        </w:rPr>
        <w:t>)</w:t>
      </w:r>
    </w:p>
    <w:tbl>
      <w:tblPr>
        <w:tblW w:w="0" w:type="auto"/>
        <w:jc w:val="center"/>
        <w:tblLayout w:type="fixed"/>
        <w:tblCellMar>
          <w:left w:w="79" w:type="dxa"/>
          <w:right w:w="79" w:type="dxa"/>
        </w:tblCellMar>
        <w:tblLook w:val="0000" w:firstRow="0" w:lastRow="0" w:firstColumn="0" w:lastColumn="0" w:noHBand="0" w:noVBand="0"/>
      </w:tblPr>
      <w:tblGrid>
        <w:gridCol w:w="8"/>
        <w:gridCol w:w="71"/>
        <w:gridCol w:w="1328"/>
        <w:gridCol w:w="8"/>
        <w:gridCol w:w="1453"/>
        <w:gridCol w:w="26"/>
        <w:gridCol w:w="8"/>
        <w:gridCol w:w="1708"/>
        <w:gridCol w:w="8"/>
        <w:gridCol w:w="850"/>
        <w:gridCol w:w="8"/>
        <w:gridCol w:w="1708"/>
        <w:gridCol w:w="8"/>
        <w:gridCol w:w="850"/>
        <w:gridCol w:w="8"/>
        <w:gridCol w:w="1250"/>
        <w:gridCol w:w="8"/>
        <w:gridCol w:w="71"/>
      </w:tblGrid>
      <w:tr w:rsidR="00C734FC" w:rsidRPr="00F33901" w14:paraId="1E1AFDDE" w14:textId="77777777" w:rsidTr="00C734FC">
        <w:trPr>
          <w:gridAfter w:val="2"/>
          <w:wAfter w:w="79" w:type="dxa"/>
          <w:cantSplit/>
          <w:jc w:val="center"/>
        </w:trPr>
        <w:tc>
          <w:tcPr>
            <w:tcW w:w="1407" w:type="dxa"/>
            <w:gridSpan w:val="3"/>
            <w:tcBorders>
              <w:top w:val="single" w:sz="6" w:space="0" w:color="auto"/>
              <w:left w:val="single" w:sz="6" w:space="0" w:color="auto"/>
              <w:bottom w:val="single" w:sz="6" w:space="0" w:color="auto"/>
              <w:right w:val="single" w:sz="6" w:space="0" w:color="auto"/>
            </w:tcBorders>
          </w:tcPr>
          <w:p w14:paraId="253A9BDF" w14:textId="77777777" w:rsidR="00C734FC" w:rsidRPr="00F33901" w:rsidRDefault="00C734FC" w:rsidP="00C734FC">
            <w:pPr>
              <w:pStyle w:val="Tablehead"/>
            </w:pPr>
            <w:r w:rsidRPr="00F33901">
              <w:t>Frequency band</w:t>
            </w:r>
            <w:r w:rsidRPr="00F33901">
              <w:br/>
              <w:t>(MHz)</w:t>
            </w:r>
          </w:p>
        </w:tc>
        <w:tc>
          <w:tcPr>
            <w:tcW w:w="1487" w:type="dxa"/>
            <w:gridSpan w:val="3"/>
            <w:tcBorders>
              <w:top w:val="single" w:sz="6" w:space="0" w:color="auto"/>
              <w:left w:val="single" w:sz="6" w:space="0" w:color="auto"/>
              <w:bottom w:val="single" w:sz="6" w:space="0" w:color="auto"/>
              <w:right w:val="single" w:sz="6" w:space="0" w:color="auto"/>
            </w:tcBorders>
          </w:tcPr>
          <w:p w14:paraId="547A7521" w14:textId="77777777" w:rsidR="00C734FC" w:rsidRPr="00F33901" w:rsidRDefault="00C734FC" w:rsidP="00C734FC">
            <w:pPr>
              <w:pStyle w:val="Tablehead"/>
            </w:pPr>
            <w:r w:rsidRPr="00F33901">
              <w:t xml:space="preserve">Terrestrial service </w:t>
            </w:r>
            <w:r w:rsidRPr="00F33901">
              <w:br/>
              <w:t>to be protected</w:t>
            </w:r>
          </w:p>
        </w:tc>
        <w:tc>
          <w:tcPr>
            <w:tcW w:w="6406" w:type="dxa"/>
            <w:gridSpan w:val="10"/>
            <w:tcBorders>
              <w:top w:val="single" w:sz="6" w:space="0" w:color="auto"/>
              <w:left w:val="single" w:sz="6" w:space="0" w:color="auto"/>
              <w:bottom w:val="single" w:sz="6" w:space="0" w:color="auto"/>
              <w:right w:val="single" w:sz="6" w:space="0" w:color="auto"/>
            </w:tcBorders>
          </w:tcPr>
          <w:p w14:paraId="78EC58E3" w14:textId="77777777" w:rsidR="00C734FC" w:rsidRPr="00F33901" w:rsidRDefault="00C734FC" w:rsidP="00C734FC">
            <w:pPr>
              <w:pStyle w:val="Tablehead"/>
            </w:pPr>
            <w:r w:rsidRPr="00F33901">
              <w:br/>
              <w:t>Coordination threshold values</w:t>
            </w:r>
          </w:p>
        </w:tc>
      </w:tr>
      <w:tr w:rsidR="00C734FC" w:rsidRPr="00F33901" w14:paraId="4224792F" w14:textId="77777777" w:rsidTr="00C734FC">
        <w:trPr>
          <w:gridAfter w:val="2"/>
          <w:wAfter w:w="79" w:type="dxa"/>
          <w:cantSplit/>
          <w:jc w:val="center"/>
        </w:trPr>
        <w:tc>
          <w:tcPr>
            <w:tcW w:w="1407" w:type="dxa"/>
            <w:gridSpan w:val="3"/>
            <w:tcBorders>
              <w:top w:val="single" w:sz="6" w:space="0" w:color="auto"/>
              <w:left w:val="single" w:sz="6" w:space="0" w:color="auto"/>
              <w:bottom w:val="single" w:sz="6" w:space="0" w:color="auto"/>
              <w:right w:val="single" w:sz="6" w:space="0" w:color="auto"/>
            </w:tcBorders>
          </w:tcPr>
          <w:p w14:paraId="0C89FBCD" w14:textId="77777777" w:rsidR="00C734FC" w:rsidRPr="00F33901" w:rsidRDefault="00C734FC" w:rsidP="00C734FC">
            <w:pPr>
              <w:pStyle w:val="Tablehead"/>
            </w:pPr>
          </w:p>
        </w:tc>
        <w:tc>
          <w:tcPr>
            <w:tcW w:w="1487" w:type="dxa"/>
            <w:gridSpan w:val="3"/>
            <w:tcBorders>
              <w:top w:val="single" w:sz="6" w:space="0" w:color="auto"/>
              <w:left w:val="single" w:sz="6" w:space="0" w:color="auto"/>
              <w:bottom w:val="single" w:sz="6" w:space="0" w:color="auto"/>
              <w:right w:val="single" w:sz="6" w:space="0" w:color="auto"/>
            </w:tcBorders>
          </w:tcPr>
          <w:p w14:paraId="248DAC42" w14:textId="77777777" w:rsidR="00C734FC" w:rsidRPr="00F33901" w:rsidRDefault="00C734FC" w:rsidP="00C734FC">
            <w:pPr>
              <w:pStyle w:val="Tablehead"/>
            </w:pPr>
          </w:p>
        </w:tc>
        <w:tc>
          <w:tcPr>
            <w:tcW w:w="2574" w:type="dxa"/>
            <w:gridSpan w:val="4"/>
            <w:tcBorders>
              <w:top w:val="single" w:sz="6" w:space="0" w:color="auto"/>
              <w:left w:val="single" w:sz="6" w:space="0" w:color="auto"/>
              <w:bottom w:val="single" w:sz="6" w:space="0" w:color="auto"/>
              <w:right w:val="single" w:sz="6" w:space="0" w:color="auto"/>
            </w:tcBorders>
          </w:tcPr>
          <w:p w14:paraId="6A163013" w14:textId="77777777" w:rsidR="00C734FC" w:rsidRPr="00F33901" w:rsidRDefault="00C734FC" w:rsidP="00C734FC">
            <w:pPr>
              <w:pStyle w:val="Tablehead"/>
            </w:pPr>
            <w:r w:rsidRPr="00F33901">
              <w:t>GSO space stations</w:t>
            </w:r>
          </w:p>
        </w:tc>
        <w:tc>
          <w:tcPr>
            <w:tcW w:w="3832" w:type="dxa"/>
            <w:gridSpan w:val="6"/>
            <w:tcBorders>
              <w:top w:val="single" w:sz="6" w:space="0" w:color="auto"/>
              <w:left w:val="single" w:sz="6" w:space="0" w:color="auto"/>
              <w:bottom w:val="single" w:sz="6" w:space="0" w:color="auto"/>
              <w:right w:val="single" w:sz="6" w:space="0" w:color="auto"/>
            </w:tcBorders>
          </w:tcPr>
          <w:p w14:paraId="703F2968" w14:textId="77777777" w:rsidR="00C734FC" w:rsidRPr="00F33901" w:rsidRDefault="00C734FC" w:rsidP="00C734FC">
            <w:pPr>
              <w:pStyle w:val="Tablehead"/>
            </w:pPr>
            <w:r w:rsidRPr="00F33901">
              <w:t>Non-GSO space stations</w:t>
            </w:r>
          </w:p>
        </w:tc>
      </w:tr>
      <w:tr w:rsidR="00C734FC" w:rsidRPr="00F33901" w14:paraId="38B00A0E" w14:textId="77777777" w:rsidTr="00C734FC">
        <w:trPr>
          <w:gridAfter w:val="2"/>
          <w:wAfter w:w="79" w:type="dxa"/>
          <w:cantSplit/>
          <w:jc w:val="center"/>
        </w:trPr>
        <w:tc>
          <w:tcPr>
            <w:tcW w:w="1407" w:type="dxa"/>
            <w:gridSpan w:val="3"/>
            <w:tcBorders>
              <w:top w:val="single" w:sz="6" w:space="0" w:color="auto"/>
              <w:left w:val="single" w:sz="6" w:space="0" w:color="auto"/>
              <w:bottom w:val="single" w:sz="6" w:space="0" w:color="auto"/>
              <w:right w:val="single" w:sz="6" w:space="0" w:color="auto"/>
            </w:tcBorders>
          </w:tcPr>
          <w:p w14:paraId="0C49EA67" w14:textId="77777777" w:rsidR="00C734FC" w:rsidRPr="00F33901" w:rsidRDefault="00C734FC" w:rsidP="00C734FC">
            <w:pPr>
              <w:pStyle w:val="Tablehead"/>
            </w:pPr>
          </w:p>
        </w:tc>
        <w:tc>
          <w:tcPr>
            <w:tcW w:w="1487" w:type="dxa"/>
            <w:gridSpan w:val="3"/>
            <w:tcBorders>
              <w:top w:val="single" w:sz="6" w:space="0" w:color="auto"/>
              <w:left w:val="single" w:sz="6" w:space="0" w:color="auto"/>
              <w:bottom w:val="single" w:sz="6" w:space="0" w:color="auto"/>
              <w:right w:val="single" w:sz="6" w:space="0" w:color="auto"/>
            </w:tcBorders>
          </w:tcPr>
          <w:p w14:paraId="0AB21B3B" w14:textId="77777777" w:rsidR="00C734FC" w:rsidRPr="00F33901" w:rsidRDefault="00C734FC" w:rsidP="00C734FC">
            <w:pPr>
              <w:pStyle w:val="Tablehead"/>
            </w:pPr>
          </w:p>
        </w:tc>
        <w:tc>
          <w:tcPr>
            <w:tcW w:w="2574" w:type="dxa"/>
            <w:gridSpan w:val="4"/>
            <w:tcBorders>
              <w:top w:val="single" w:sz="6" w:space="0" w:color="auto"/>
              <w:left w:val="single" w:sz="6" w:space="0" w:color="auto"/>
              <w:bottom w:val="single" w:sz="6" w:space="0" w:color="auto"/>
              <w:right w:val="single" w:sz="6" w:space="0" w:color="auto"/>
            </w:tcBorders>
          </w:tcPr>
          <w:p w14:paraId="6DCB678B" w14:textId="77777777" w:rsidR="00C734FC" w:rsidRPr="00F33901" w:rsidRDefault="00C734FC" w:rsidP="00C734FC">
            <w:pPr>
              <w:pStyle w:val="Tablehead"/>
            </w:pPr>
            <w:proofErr w:type="spellStart"/>
            <w:r w:rsidRPr="00F33901">
              <w:t>pfd</w:t>
            </w:r>
            <w:proofErr w:type="spellEnd"/>
            <w:r w:rsidRPr="00F33901">
              <w:br/>
              <w:t>(per space station)</w:t>
            </w:r>
            <w:r w:rsidRPr="00F33901">
              <w:br/>
              <w:t>calculation factors</w:t>
            </w:r>
            <w:r w:rsidRPr="00F33901">
              <w:br/>
              <w:t xml:space="preserve">(NOTE 2) </w:t>
            </w:r>
          </w:p>
        </w:tc>
        <w:tc>
          <w:tcPr>
            <w:tcW w:w="2574" w:type="dxa"/>
            <w:gridSpan w:val="4"/>
            <w:tcBorders>
              <w:top w:val="single" w:sz="6" w:space="0" w:color="auto"/>
              <w:left w:val="single" w:sz="6" w:space="0" w:color="auto"/>
              <w:bottom w:val="single" w:sz="6" w:space="0" w:color="auto"/>
              <w:right w:val="single" w:sz="6" w:space="0" w:color="auto"/>
            </w:tcBorders>
          </w:tcPr>
          <w:p w14:paraId="2F5039C8" w14:textId="77777777" w:rsidR="00C734FC" w:rsidRPr="00F33901" w:rsidRDefault="00C734FC" w:rsidP="00C734FC">
            <w:pPr>
              <w:pStyle w:val="Tablehead"/>
            </w:pPr>
            <w:proofErr w:type="spellStart"/>
            <w:r w:rsidRPr="00F33901">
              <w:t>pfd</w:t>
            </w:r>
            <w:proofErr w:type="spellEnd"/>
            <w:r w:rsidRPr="00F33901">
              <w:br/>
              <w:t>(per space station)</w:t>
            </w:r>
            <w:r w:rsidRPr="00F33901">
              <w:br/>
              <w:t>calculation factors</w:t>
            </w:r>
            <w:r w:rsidRPr="00F33901">
              <w:br/>
              <w:t xml:space="preserve">(NOTE 2) </w:t>
            </w:r>
          </w:p>
        </w:tc>
        <w:tc>
          <w:tcPr>
            <w:tcW w:w="1258" w:type="dxa"/>
            <w:gridSpan w:val="2"/>
            <w:tcBorders>
              <w:top w:val="single" w:sz="6" w:space="0" w:color="auto"/>
              <w:left w:val="single" w:sz="6" w:space="0" w:color="auto"/>
              <w:bottom w:val="single" w:sz="6" w:space="0" w:color="auto"/>
              <w:right w:val="single" w:sz="6" w:space="0" w:color="auto"/>
            </w:tcBorders>
          </w:tcPr>
          <w:p w14:paraId="33C571EB" w14:textId="77777777" w:rsidR="00C734FC" w:rsidRPr="00F33901" w:rsidRDefault="00C734FC" w:rsidP="00C734FC">
            <w:pPr>
              <w:pStyle w:val="Tablehead"/>
            </w:pPr>
            <w:r w:rsidRPr="00F33901">
              <w:t>% FDP</w:t>
            </w:r>
            <w:r w:rsidRPr="00F33901">
              <w:br/>
              <w:t>(in 1</w:t>
            </w:r>
            <w:r>
              <w:t> MHz</w:t>
            </w:r>
            <w:r w:rsidRPr="00F33901">
              <w:t>)</w:t>
            </w:r>
            <w:r w:rsidRPr="00F33901">
              <w:br/>
              <w:t>(NOTE 1)</w:t>
            </w:r>
          </w:p>
        </w:tc>
      </w:tr>
      <w:tr w:rsidR="00C734FC" w:rsidRPr="00F33901" w14:paraId="0789260B" w14:textId="77777777" w:rsidTr="00C734FC">
        <w:trPr>
          <w:gridAfter w:val="2"/>
          <w:wAfter w:w="79" w:type="dxa"/>
          <w:cantSplit/>
          <w:jc w:val="center"/>
        </w:trPr>
        <w:tc>
          <w:tcPr>
            <w:tcW w:w="1407" w:type="dxa"/>
            <w:gridSpan w:val="3"/>
            <w:tcBorders>
              <w:top w:val="single" w:sz="6" w:space="0" w:color="auto"/>
              <w:left w:val="single" w:sz="6" w:space="0" w:color="auto"/>
              <w:right w:val="single" w:sz="6" w:space="0" w:color="auto"/>
            </w:tcBorders>
          </w:tcPr>
          <w:p w14:paraId="547E9214" w14:textId="77777777" w:rsidR="00C734FC" w:rsidRPr="00F33901" w:rsidRDefault="00C734FC" w:rsidP="00C734FC">
            <w:pPr>
              <w:pStyle w:val="Tablehead"/>
            </w:pPr>
          </w:p>
        </w:tc>
        <w:tc>
          <w:tcPr>
            <w:tcW w:w="1487" w:type="dxa"/>
            <w:gridSpan w:val="3"/>
            <w:tcBorders>
              <w:top w:val="single" w:sz="6" w:space="0" w:color="auto"/>
              <w:left w:val="single" w:sz="6" w:space="0" w:color="auto"/>
              <w:right w:val="single" w:sz="6" w:space="0" w:color="auto"/>
            </w:tcBorders>
          </w:tcPr>
          <w:p w14:paraId="16B6DEB0" w14:textId="77777777" w:rsidR="00C734FC" w:rsidRPr="00F33901" w:rsidRDefault="00C734FC" w:rsidP="00C734FC">
            <w:pPr>
              <w:pStyle w:val="Tablehead"/>
            </w:pPr>
          </w:p>
        </w:tc>
        <w:tc>
          <w:tcPr>
            <w:tcW w:w="1716" w:type="dxa"/>
            <w:gridSpan w:val="2"/>
            <w:tcBorders>
              <w:top w:val="single" w:sz="6" w:space="0" w:color="auto"/>
              <w:left w:val="single" w:sz="6" w:space="0" w:color="auto"/>
              <w:right w:val="single" w:sz="6" w:space="0" w:color="auto"/>
            </w:tcBorders>
          </w:tcPr>
          <w:p w14:paraId="0089BC1D" w14:textId="77777777" w:rsidR="00C734FC" w:rsidRPr="00F74CBB" w:rsidRDefault="00C734FC" w:rsidP="00C734FC">
            <w:pPr>
              <w:pStyle w:val="Tablehead"/>
              <w:rPr>
                <w:rFonts w:cs="Times New Roman"/>
                <w:i/>
                <w:iCs/>
              </w:rPr>
            </w:pPr>
            <w:r w:rsidRPr="00F74CBB">
              <w:rPr>
                <w:rFonts w:cs="Times New Roman"/>
                <w:i/>
                <w:iCs/>
              </w:rPr>
              <w:t>P</w:t>
            </w:r>
          </w:p>
        </w:tc>
        <w:tc>
          <w:tcPr>
            <w:tcW w:w="858" w:type="dxa"/>
            <w:gridSpan w:val="2"/>
            <w:tcBorders>
              <w:top w:val="single" w:sz="6" w:space="0" w:color="auto"/>
              <w:left w:val="single" w:sz="6" w:space="0" w:color="auto"/>
              <w:right w:val="single" w:sz="6" w:space="0" w:color="auto"/>
            </w:tcBorders>
          </w:tcPr>
          <w:p w14:paraId="3F026486" w14:textId="77777777" w:rsidR="00C734FC" w:rsidRPr="00F74CBB" w:rsidRDefault="00C734FC" w:rsidP="00C734FC">
            <w:pPr>
              <w:pStyle w:val="Tablehead"/>
              <w:rPr>
                <w:rFonts w:cs="Times New Roman"/>
              </w:rPr>
            </w:pPr>
            <w:r w:rsidRPr="00F74CBB">
              <w:rPr>
                <w:rFonts w:cs="Times New Roman"/>
                <w:i/>
                <w:iCs/>
              </w:rPr>
              <w:t>r</w:t>
            </w:r>
            <w:r w:rsidRPr="00F74CBB">
              <w:rPr>
                <w:rFonts w:cs="Times New Roman"/>
              </w:rPr>
              <w:t> dB/</w:t>
            </w:r>
            <w:r w:rsidRPr="00F74CBB">
              <w:rPr>
                <w:rFonts w:cs="Times New Roman"/>
              </w:rPr>
              <w:br/>
              <w:t>degrees</w:t>
            </w:r>
          </w:p>
        </w:tc>
        <w:tc>
          <w:tcPr>
            <w:tcW w:w="1716" w:type="dxa"/>
            <w:gridSpan w:val="2"/>
            <w:tcBorders>
              <w:top w:val="single" w:sz="6" w:space="0" w:color="auto"/>
              <w:left w:val="single" w:sz="6" w:space="0" w:color="auto"/>
              <w:right w:val="single" w:sz="6" w:space="0" w:color="auto"/>
            </w:tcBorders>
          </w:tcPr>
          <w:p w14:paraId="59D7472A" w14:textId="77777777" w:rsidR="00C734FC" w:rsidRPr="00F74CBB" w:rsidRDefault="00C734FC" w:rsidP="00C734FC">
            <w:pPr>
              <w:pStyle w:val="Tablehead"/>
              <w:rPr>
                <w:rFonts w:cs="Times New Roman"/>
                <w:i/>
                <w:iCs/>
              </w:rPr>
            </w:pPr>
            <w:r w:rsidRPr="00F74CBB">
              <w:rPr>
                <w:rFonts w:cs="Times New Roman"/>
                <w:i/>
                <w:iCs/>
              </w:rPr>
              <w:t>P</w:t>
            </w:r>
          </w:p>
        </w:tc>
        <w:tc>
          <w:tcPr>
            <w:tcW w:w="858" w:type="dxa"/>
            <w:gridSpan w:val="2"/>
            <w:tcBorders>
              <w:top w:val="single" w:sz="6" w:space="0" w:color="auto"/>
              <w:left w:val="single" w:sz="6" w:space="0" w:color="auto"/>
              <w:right w:val="single" w:sz="6" w:space="0" w:color="auto"/>
            </w:tcBorders>
          </w:tcPr>
          <w:p w14:paraId="32D1FD6F" w14:textId="77777777" w:rsidR="00C734FC" w:rsidRPr="00F74CBB" w:rsidRDefault="00C734FC" w:rsidP="00C734FC">
            <w:pPr>
              <w:pStyle w:val="Tablehead"/>
              <w:rPr>
                <w:rFonts w:cs="Times New Roman"/>
              </w:rPr>
            </w:pPr>
            <w:r w:rsidRPr="00F74CBB">
              <w:rPr>
                <w:rFonts w:cs="Times New Roman"/>
                <w:i/>
                <w:iCs/>
              </w:rPr>
              <w:t>r</w:t>
            </w:r>
            <w:r w:rsidRPr="00F74CBB">
              <w:rPr>
                <w:rFonts w:cs="Times New Roman"/>
              </w:rPr>
              <w:t> dB/</w:t>
            </w:r>
            <w:r w:rsidRPr="00F74CBB">
              <w:rPr>
                <w:rFonts w:cs="Times New Roman"/>
              </w:rPr>
              <w:br/>
              <w:t>degrees</w:t>
            </w:r>
          </w:p>
        </w:tc>
        <w:tc>
          <w:tcPr>
            <w:tcW w:w="1258" w:type="dxa"/>
            <w:gridSpan w:val="2"/>
            <w:tcBorders>
              <w:top w:val="single" w:sz="6" w:space="0" w:color="auto"/>
              <w:left w:val="single" w:sz="6" w:space="0" w:color="auto"/>
              <w:right w:val="single" w:sz="6" w:space="0" w:color="auto"/>
            </w:tcBorders>
          </w:tcPr>
          <w:p w14:paraId="3CF469BC" w14:textId="77777777" w:rsidR="00C734FC" w:rsidRPr="00F74CBB" w:rsidRDefault="00C734FC" w:rsidP="00C734FC">
            <w:pPr>
              <w:pStyle w:val="Tablehead"/>
              <w:rPr>
                <w:rFonts w:cs="Times New Roman"/>
              </w:rPr>
            </w:pPr>
          </w:p>
        </w:tc>
      </w:tr>
      <w:tr w:rsidR="00B96537" w:rsidRPr="00514A25" w14:paraId="1CC51D6E" w14:textId="77777777" w:rsidTr="00615375">
        <w:trPr>
          <w:gridAfter w:val="2"/>
          <w:wAfter w:w="79" w:type="dxa"/>
          <w:cantSplit/>
          <w:jc w:val="center"/>
        </w:trPr>
        <w:tc>
          <w:tcPr>
            <w:tcW w:w="1407" w:type="dxa"/>
            <w:gridSpan w:val="3"/>
            <w:tcBorders>
              <w:top w:val="single" w:sz="6" w:space="0" w:color="auto"/>
              <w:left w:val="single" w:sz="6" w:space="0" w:color="auto"/>
              <w:bottom w:val="single" w:sz="4" w:space="0" w:color="auto"/>
              <w:right w:val="single" w:sz="6" w:space="0" w:color="auto"/>
            </w:tcBorders>
            <w:shd w:val="clear" w:color="auto" w:fill="auto"/>
          </w:tcPr>
          <w:p w14:paraId="3385382F" w14:textId="77777777" w:rsidR="00B96537" w:rsidRPr="00514A25" w:rsidRDefault="00B96537" w:rsidP="00615375">
            <w:pPr>
              <w:pStyle w:val="Tablehead"/>
            </w:pPr>
            <w:r>
              <w:t>…</w:t>
            </w:r>
          </w:p>
        </w:tc>
        <w:tc>
          <w:tcPr>
            <w:tcW w:w="1461" w:type="dxa"/>
            <w:gridSpan w:val="2"/>
            <w:tcBorders>
              <w:top w:val="single" w:sz="6" w:space="0" w:color="auto"/>
              <w:left w:val="single" w:sz="6" w:space="0" w:color="auto"/>
              <w:bottom w:val="single" w:sz="4" w:space="0" w:color="auto"/>
              <w:right w:val="single" w:sz="6" w:space="0" w:color="auto"/>
            </w:tcBorders>
            <w:shd w:val="clear" w:color="auto" w:fill="auto"/>
          </w:tcPr>
          <w:p w14:paraId="18C921CB" w14:textId="77777777" w:rsidR="00B96537" w:rsidRPr="00514A25" w:rsidRDefault="00B96537" w:rsidP="00615375">
            <w:pPr>
              <w:pStyle w:val="Tablehead"/>
            </w:pPr>
          </w:p>
        </w:tc>
        <w:tc>
          <w:tcPr>
            <w:tcW w:w="1742" w:type="dxa"/>
            <w:gridSpan w:val="3"/>
            <w:tcBorders>
              <w:top w:val="single" w:sz="6" w:space="0" w:color="auto"/>
              <w:left w:val="single" w:sz="6" w:space="0" w:color="auto"/>
              <w:bottom w:val="single" w:sz="4" w:space="0" w:color="auto"/>
              <w:right w:val="single" w:sz="6" w:space="0" w:color="auto"/>
            </w:tcBorders>
            <w:shd w:val="clear" w:color="auto" w:fill="auto"/>
          </w:tcPr>
          <w:p w14:paraId="77221D7E" w14:textId="77777777" w:rsidR="00B96537" w:rsidRPr="00514A25" w:rsidRDefault="00B96537" w:rsidP="00615375">
            <w:pPr>
              <w:pStyle w:val="Tablehead"/>
              <w:rPr>
                <w:rFonts w:cs="Times New Roman"/>
                <w:i/>
                <w:iCs/>
              </w:rPr>
            </w:pPr>
          </w:p>
        </w:tc>
        <w:tc>
          <w:tcPr>
            <w:tcW w:w="858" w:type="dxa"/>
            <w:gridSpan w:val="2"/>
            <w:tcBorders>
              <w:top w:val="single" w:sz="6" w:space="0" w:color="auto"/>
              <w:left w:val="single" w:sz="6" w:space="0" w:color="auto"/>
              <w:bottom w:val="single" w:sz="4" w:space="0" w:color="auto"/>
              <w:right w:val="single" w:sz="6" w:space="0" w:color="auto"/>
            </w:tcBorders>
            <w:shd w:val="clear" w:color="auto" w:fill="auto"/>
          </w:tcPr>
          <w:p w14:paraId="72D2662D" w14:textId="77777777" w:rsidR="00B96537" w:rsidRPr="00514A25" w:rsidRDefault="00B96537" w:rsidP="00615375">
            <w:pPr>
              <w:pStyle w:val="Tablehead"/>
              <w:rPr>
                <w:rFonts w:cs="Times New Roman"/>
                <w:i/>
                <w:iCs/>
              </w:rPr>
            </w:pPr>
          </w:p>
        </w:tc>
        <w:tc>
          <w:tcPr>
            <w:tcW w:w="1716" w:type="dxa"/>
            <w:gridSpan w:val="2"/>
            <w:tcBorders>
              <w:top w:val="single" w:sz="6" w:space="0" w:color="auto"/>
              <w:left w:val="single" w:sz="6" w:space="0" w:color="auto"/>
              <w:bottom w:val="single" w:sz="4" w:space="0" w:color="auto"/>
              <w:right w:val="single" w:sz="6" w:space="0" w:color="auto"/>
            </w:tcBorders>
            <w:shd w:val="clear" w:color="auto" w:fill="auto"/>
          </w:tcPr>
          <w:p w14:paraId="0CA6D2D9" w14:textId="77777777" w:rsidR="00B96537" w:rsidRPr="00514A25" w:rsidRDefault="00B96537" w:rsidP="00615375">
            <w:pPr>
              <w:pStyle w:val="Tablehead"/>
              <w:rPr>
                <w:rFonts w:cs="Times New Roman"/>
                <w:i/>
                <w:iCs/>
              </w:rPr>
            </w:pPr>
          </w:p>
        </w:tc>
        <w:tc>
          <w:tcPr>
            <w:tcW w:w="858" w:type="dxa"/>
            <w:gridSpan w:val="2"/>
            <w:tcBorders>
              <w:top w:val="single" w:sz="6" w:space="0" w:color="auto"/>
              <w:left w:val="single" w:sz="6" w:space="0" w:color="auto"/>
              <w:bottom w:val="single" w:sz="4" w:space="0" w:color="auto"/>
              <w:right w:val="single" w:sz="6" w:space="0" w:color="auto"/>
            </w:tcBorders>
            <w:shd w:val="clear" w:color="auto" w:fill="auto"/>
          </w:tcPr>
          <w:p w14:paraId="76F3841A" w14:textId="77777777" w:rsidR="00B96537" w:rsidRPr="00514A25" w:rsidRDefault="00B96537" w:rsidP="00615375">
            <w:pPr>
              <w:pStyle w:val="Tablehead"/>
              <w:rPr>
                <w:rFonts w:cs="Times New Roman"/>
                <w:i/>
                <w:iCs/>
              </w:rPr>
            </w:pPr>
          </w:p>
        </w:tc>
        <w:tc>
          <w:tcPr>
            <w:tcW w:w="1258" w:type="dxa"/>
            <w:gridSpan w:val="2"/>
            <w:tcBorders>
              <w:top w:val="single" w:sz="6" w:space="0" w:color="auto"/>
              <w:left w:val="single" w:sz="6" w:space="0" w:color="auto"/>
              <w:bottom w:val="single" w:sz="4" w:space="0" w:color="auto"/>
              <w:right w:val="single" w:sz="6" w:space="0" w:color="auto"/>
            </w:tcBorders>
            <w:shd w:val="clear" w:color="auto" w:fill="auto"/>
          </w:tcPr>
          <w:p w14:paraId="771FDF44" w14:textId="77777777" w:rsidR="00B96537" w:rsidRPr="00514A25" w:rsidRDefault="00B96537" w:rsidP="00615375">
            <w:pPr>
              <w:pStyle w:val="Tablehead"/>
              <w:rPr>
                <w:rFonts w:cs="Times New Roman"/>
              </w:rPr>
            </w:pPr>
          </w:p>
        </w:tc>
      </w:tr>
      <w:tr w:rsidR="00C734FC" w:rsidRPr="00F33901" w14:paraId="34FBB422" w14:textId="77777777" w:rsidTr="00C734FC">
        <w:trPr>
          <w:gridBefore w:val="1"/>
          <w:gridAfter w:val="1"/>
          <w:wBefore w:w="8" w:type="dxa"/>
          <w:wAfter w:w="71" w:type="dxa"/>
          <w:cantSplit/>
          <w:jc w:val="center"/>
        </w:trPr>
        <w:tc>
          <w:tcPr>
            <w:tcW w:w="1407" w:type="dxa"/>
            <w:gridSpan w:val="3"/>
            <w:tcBorders>
              <w:top w:val="single" w:sz="6" w:space="0" w:color="auto"/>
              <w:left w:val="single" w:sz="6" w:space="0" w:color="auto"/>
              <w:right w:val="single" w:sz="6" w:space="0" w:color="auto"/>
            </w:tcBorders>
          </w:tcPr>
          <w:p w14:paraId="5106C3D3" w14:textId="77777777" w:rsidR="00C734FC" w:rsidRPr="00F33901" w:rsidRDefault="00C734FC" w:rsidP="00C734FC">
            <w:pPr>
              <w:pStyle w:val="Tabletext"/>
              <w:keepNext/>
              <w:jc w:val="center"/>
            </w:pPr>
            <w:r w:rsidRPr="00F33901">
              <w:t>2 160-2 200</w:t>
            </w:r>
          </w:p>
        </w:tc>
        <w:tc>
          <w:tcPr>
            <w:tcW w:w="1487" w:type="dxa"/>
            <w:gridSpan w:val="3"/>
            <w:tcBorders>
              <w:top w:val="single" w:sz="6" w:space="0" w:color="auto"/>
              <w:left w:val="single" w:sz="6" w:space="0" w:color="auto"/>
              <w:bottom w:val="single" w:sz="6" w:space="0" w:color="auto"/>
              <w:right w:val="single" w:sz="6" w:space="0" w:color="auto"/>
            </w:tcBorders>
          </w:tcPr>
          <w:p w14:paraId="0B935EB5" w14:textId="77777777" w:rsidR="00C734FC" w:rsidRPr="00F33901" w:rsidRDefault="00C734FC" w:rsidP="00C734FC">
            <w:pPr>
              <w:pStyle w:val="Tabletext"/>
              <w:keepNext/>
              <w:jc w:val="center"/>
            </w:pPr>
            <w:r w:rsidRPr="00F33901">
              <w:t>Analogue</w:t>
            </w:r>
            <w:r w:rsidRPr="00F33901">
              <w:br/>
              <w:t>FS telephony</w:t>
            </w:r>
            <w:r w:rsidRPr="00F33901">
              <w:br/>
              <w:t>(NOTE 5)</w:t>
            </w:r>
          </w:p>
        </w:tc>
        <w:tc>
          <w:tcPr>
            <w:tcW w:w="1716" w:type="dxa"/>
            <w:gridSpan w:val="2"/>
            <w:tcBorders>
              <w:top w:val="single" w:sz="6" w:space="0" w:color="auto"/>
              <w:left w:val="single" w:sz="6" w:space="0" w:color="auto"/>
              <w:bottom w:val="single" w:sz="6" w:space="0" w:color="auto"/>
              <w:right w:val="single" w:sz="6" w:space="0" w:color="auto"/>
            </w:tcBorders>
          </w:tcPr>
          <w:p w14:paraId="2FA4EC32" w14:textId="77777777" w:rsidR="00C734FC" w:rsidRPr="00F33901" w:rsidRDefault="00C734FC" w:rsidP="00C734FC">
            <w:pPr>
              <w:pStyle w:val="Tabletext"/>
              <w:jc w:val="center"/>
            </w:pPr>
            <w:r w:rsidRPr="00F33901">
              <w:t>−146</w:t>
            </w:r>
            <w:r>
              <w:t> dB</w:t>
            </w:r>
            <w:r w:rsidRPr="00F33901">
              <w:t>(W/m</w:t>
            </w:r>
            <w:r w:rsidRPr="00F33901">
              <w:rPr>
                <w:vertAlign w:val="superscript"/>
              </w:rPr>
              <w:t>2</w:t>
            </w:r>
            <w:r w:rsidRPr="00F33901">
              <w:t xml:space="preserve">) </w:t>
            </w:r>
            <w:r w:rsidRPr="00F33901">
              <w:br/>
              <w:t>in 4</w:t>
            </w:r>
            <w:r>
              <w:t> kHz</w:t>
            </w:r>
            <w:r w:rsidRPr="00F33901">
              <w:t xml:space="preserve"> and </w:t>
            </w:r>
            <w:r w:rsidRPr="00F33901">
              <w:br/>
              <w:t>−128</w:t>
            </w:r>
            <w:r>
              <w:t> dB</w:t>
            </w:r>
            <w:r w:rsidRPr="00F33901">
              <w:t>(W/m</w:t>
            </w:r>
            <w:r w:rsidRPr="00F33901">
              <w:rPr>
                <w:vertAlign w:val="superscript"/>
              </w:rPr>
              <w:t>2</w:t>
            </w:r>
            <w:r w:rsidRPr="00F33901">
              <w:t>)</w:t>
            </w:r>
            <w:r w:rsidRPr="00F33901">
              <w:br/>
              <w:t>in 1</w:t>
            </w:r>
            <w:r>
              <w:t> MHz</w:t>
            </w:r>
          </w:p>
        </w:tc>
        <w:tc>
          <w:tcPr>
            <w:tcW w:w="858" w:type="dxa"/>
            <w:gridSpan w:val="2"/>
            <w:tcBorders>
              <w:top w:val="single" w:sz="6" w:space="0" w:color="auto"/>
              <w:left w:val="single" w:sz="6" w:space="0" w:color="auto"/>
              <w:bottom w:val="single" w:sz="6" w:space="0" w:color="auto"/>
              <w:right w:val="single" w:sz="6" w:space="0" w:color="auto"/>
            </w:tcBorders>
          </w:tcPr>
          <w:p w14:paraId="6505F49B" w14:textId="77777777" w:rsidR="00C734FC" w:rsidRPr="00F33901" w:rsidRDefault="00C734FC" w:rsidP="00C734FC">
            <w:pPr>
              <w:pStyle w:val="Tabletext"/>
              <w:jc w:val="center"/>
            </w:pPr>
            <w:r w:rsidRPr="00F33901">
              <w:t>0.5</w:t>
            </w:r>
          </w:p>
        </w:tc>
        <w:tc>
          <w:tcPr>
            <w:tcW w:w="1716" w:type="dxa"/>
            <w:gridSpan w:val="2"/>
            <w:tcBorders>
              <w:top w:val="single" w:sz="6" w:space="0" w:color="auto"/>
              <w:left w:val="single" w:sz="6" w:space="0" w:color="auto"/>
              <w:bottom w:val="single" w:sz="6" w:space="0" w:color="auto"/>
              <w:right w:val="single" w:sz="6" w:space="0" w:color="auto"/>
            </w:tcBorders>
          </w:tcPr>
          <w:p w14:paraId="3085D239" w14:textId="77777777" w:rsidR="00C734FC" w:rsidRPr="00F33901" w:rsidRDefault="00C734FC" w:rsidP="00C734FC">
            <w:pPr>
              <w:pStyle w:val="Tabletext"/>
              <w:jc w:val="center"/>
            </w:pPr>
            <w:r w:rsidRPr="00F33901">
              <w:t>−141</w:t>
            </w:r>
            <w:r>
              <w:t> dB</w:t>
            </w:r>
            <w:r w:rsidRPr="00F33901">
              <w:t>(W/m</w:t>
            </w:r>
            <w:r w:rsidRPr="00F33901">
              <w:rPr>
                <w:vertAlign w:val="superscript"/>
              </w:rPr>
              <w:t>2</w:t>
            </w:r>
            <w:r w:rsidRPr="00F33901">
              <w:t xml:space="preserve">) </w:t>
            </w:r>
            <w:r w:rsidRPr="00F33901">
              <w:br/>
              <w:t>in 4</w:t>
            </w:r>
            <w:r>
              <w:t> kHz</w:t>
            </w:r>
            <w:r w:rsidRPr="00F33901">
              <w:t xml:space="preserve"> and </w:t>
            </w:r>
            <w:r w:rsidRPr="00F33901">
              <w:br/>
              <w:t>−123</w:t>
            </w:r>
            <w:r>
              <w:t> dB</w:t>
            </w:r>
            <w:r w:rsidRPr="00F33901">
              <w:t xml:space="preserve"> (W/m</w:t>
            </w:r>
            <w:r w:rsidRPr="00F33901">
              <w:rPr>
                <w:vertAlign w:val="superscript"/>
              </w:rPr>
              <w:t>2</w:t>
            </w:r>
            <w:r w:rsidRPr="00F33901">
              <w:t>) in 1</w:t>
            </w:r>
            <w:r>
              <w:t> MHz</w:t>
            </w:r>
          </w:p>
          <w:p w14:paraId="18DEAE79" w14:textId="77777777" w:rsidR="00C734FC" w:rsidRPr="00F33901" w:rsidRDefault="00C734FC" w:rsidP="00C734FC">
            <w:pPr>
              <w:pStyle w:val="Tabletext"/>
              <w:jc w:val="center"/>
            </w:pPr>
            <w:r w:rsidRPr="00F33901">
              <w:t>(NOTE 6)</w:t>
            </w:r>
          </w:p>
        </w:tc>
        <w:tc>
          <w:tcPr>
            <w:tcW w:w="858" w:type="dxa"/>
            <w:gridSpan w:val="2"/>
            <w:tcBorders>
              <w:top w:val="single" w:sz="6" w:space="0" w:color="auto"/>
              <w:left w:val="single" w:sz="6" w:space="0" w:color="auto"/>
              <w:bottom w:val="single" w:sz="6" w:space="0" w:color="auto"/>
              <w:right w:val="single" w:sz="6" w:space="0" w:color="auto"/>
            </w:tcBorders>
          </w:tcPr>
          <w:p w14:paraId="31D822A9" w14:textId="77777777" w:rsidR="00C734FC" w:rsidRPr="00F33901" w:rsidRDefault="00C734FC" w:rsidP="00C734FC">
            <w:pPr>
              <w:pStyle w:val="Tabletext"/>
              <w:keepNext/>
              <w:jc w:val="center"/>
            </w:pPr>
            <w:r w:rsidRPr="00F33901">
              <w:t>0.5</w:t>
            </w:r>
          </w:p>
        </w:tc>
        <w:tc>
          <w:tcPr>
            <w:tcW w:w="1258" w:type="dxa"/>
            <w:gridSpan w:val="2"/>
            <w:tcBorders>
              <w:top w:val="single" w:sz="6" w:space="0" w:color="auto"/>
              <w:left w:val="single" w:sz="6" w:space="0" w:color="auto"/>
              <w:bottom w:val="single" w:sz="6" w:space="0" w:color="auto"/>
              <w:right w:val="single" w:sz="6" w:space="0" w:color="auto"/>
            </w:tcBorders>
            <w:shd w:val="pct25" w:color="auto" w:fill="auto"/>
          </w:tcPr>
          <w:p w14:paraId="4BB68AE8" w14:textId="77777777" w:rsidR="00C734FC" w:rsidRPr="00F33901" w:rsidRDefault="00C734FC" w:rsidP="00C734FC">
            <w:pPr>
              <w:pStyle w:val="Tabletext"/>
              <w:keepNext/>
              <w:jc w:val="center"/>
            </w:pPr>
          </w:p>
        </w:tc>
      </w:tr>
      <w:tr w:rsidR="00C734FC" w:rsidRPr="00F33901" w14:paraId="2D605BA8" w14:textId="77777777" w:rsidTr="00C734FC">
        <w:trPr>
          <w:gridBefore w:val="1"/>
          <w:gridAfter w:val="1"/>
          <w:wBefore w:w="8" w:type="dxa"/>
          <w:wAfter w:w="71" w:type="dxa"/>
          <w:cantSplit/>
          <w:jc w:val="center"/>
        </w:trPr>
        <w:tc>
          <w:tcPr>
            <w:tcW w:w="1407" w:type="dxa"/>
            <w:gridSpan w:val="3"/>
            <w:tcBorders>
              <w:left w:val="single" w:sz="6" w:space="0" w:color="auto"/>
              <w:bottom w:val="single" w:sz="6" w:space="0" w:color="auto"/>
              <w:right w:val="single" w:sz="6" w:space="0" w:color="auto"/>
            </w:tcBorders>
          </w:tcPr>
          <w:p w14:paraId="373A4BA0" w14:textId="77777777" w:rsidR="00C734FC" w:rsidRPr="00F33901" w:rsidRDefault="00C734FC" w:rsidP="00C734FC">
            <w:pPr>
              <w:pStyle w:val="Tabletext"/>
              <w:jc w:val="center"/>
            </w:pPr>
            <w:r w:rsidRPr="00F33901">
              <w:t>(NOTE 3)</w:t>
            </w:r>
          </w:p>
        </w:tc>
        <w:tc>
          <w:tcPr>
            <w:tcW w:w="1487" w:type="dxa"/>
            <w:gridSpan w:val="3"/>
            <w:tcBorders>
              <w:left w:val="single" w:sz="6" w:space="0" w:color="auto"/>
              <w:bottom w:val="single" w:sz="6" w:space="0" w:color="auto"/>
              <w:right w:val="single" w:sz="6" w:space="0" w:color="auto"/>
            </w:tcBorders>
          </w:tcPr>
          <w:p w14:paraId="527419B5" w14:textId="77777777" w:rsidR="00C734FC" w:rsidRDefault="00C734FC" w:rsidP="00C734FC">
            <w:pPr>
              <w:pStyle w:val="Tabletext"/>
              <w:jc w:val="center"/>
              <w:rPr>
                <w:ins w:id="45" w:author="CEPT" w:date="2019-07-05T09:57:00Z"/>
              </w:rPr>
            </w:pPr>
            <w:r w:rsidRPr="00F33901">
              <w:t>All other cases</w:t>
            </w:r>
          </w:p>
          <w:p w14:paraId="4B0B13C3" w14:textId="77777777" w:rsidR="00B96537" w:rsidRPr="00F33901" w:rsidRDefault="00B96537" w:rsidP="00C734FC">
            <w:pPr>
              <w:pStyle w:val="Tabletext"/>
              <w:jc w:val="center"/>
            </w:pPr>
            <w:ins w:id="46" w:author="CEPT" w:date="2019-07-05T09:57:00Z">
              <w:r w:rsidRPr="00B96537">
                <w:t>(including non-IMT MS)</w:t>
              </w:r>
            </w:ins>
          </w:p>
        </w:tc>
        <w:tc>
          <w:tcPr>
            <w:tcW w:w="1716" w:type="dxa"/>
            <w:gridSpan w:val="2"/>
            <w:tcBorders>
              <w:left w:val="single" w:sz="6" w:space="0" w:color="auto"/>
              <w:bottom w:val="single" w:sz="6" w:space="0" w:color="auto"/>
              <w:right w:val="single" w:sz="6" w:space="0" w:color="auto"/>
            </w:tcBorders>
          </w:tcPr>
          <w:p w14:paraId="030205F9" w14:textId="77777777" w:rsidR="00C734FC" w:rsidRPr="00F33901" w:rsidRDefault="00C734FC" w:rsidP="00C734FC">
            <w:pPr>
              <w:pStyle w:val="Tabletext"/>
              <w:jc w:val="center"/>
            </w:pPr>
            <w:r w:rsidRPr="00F33901">
              <w:t>−128</w:t>
            </w:r>
            <w:r>
              <w:t> dB</w:t>
            </w:r>
            <w:r w:rsidRPr="00F33901">
              <w:t>(W/m</w:t>
            </w:r>
            <w:r w:rsidRPr="00F33901">
              <w:rPr>
                <w:vertAlign w:val="superscript"/>
              </w:rPr>
              <w:t>2</w:t>
            </w:r>
            <w:r w:rsidRPr="00F33901">
              <w:t>)</w:t>
            </w:r>
            <w:r w:rsidRPr="00F33901">
              <w:br/>
              <w:t>in 1</w:t>
            </w:r>
            <w:r>
              <w:t> MHz</w:t>
            </w:r>
          </w:p>
        </w:tc>
        <w:tc>
          <w:tcPr>
            <w:tcW w:w="858" w:type="dxa"/>
            <w:gridSpan w:val="2"/>
            <w:tcBorders>
              <w:left w:val="single" w:sz="6" w:space="0" w:color="auto"/>
              <w:bottom w:val="single" w:sz="6" w:space="0" w:color="auto"/>
              <w:right w:val="single" w:sz="6" w:space="0" w:color="auto"/>
            </w:tcBorders>
          </w:tcPr>
          <w:p w14:paraId="7FABC4AB" w14:textId="77777777" w:rsidR="00C734FC" w:rsidRPr="00F33901" w:rsidRDefault="00C734FC" w:rsidP="00C734FC">
            <w:pPr>
              <w:pStyle w:val="Tabletext"/>
              <w:jc w:val="center"/>
            </w:pPr>
            <w:r w:rsidRPr="00F33901">
              <w:t>0.5</w:t>
            </w:r>
          </w:p>
        </w:tc>
        <w:tc>
          <w:tcPr>
            <w:tcW w:w="1716" w:type="dxa"/>
            <w:gridSpan w:val="2"/>
            <w:tcBorders>
              <w:left w:val="single" w:sz="6" w:space="0" w:color="auto"/>
              <w:bottom w:val="single" w:sz="6" w:space="0" w:color="auto"/>
              <w:right w:val="single" w:sz="6" w:space="0" w:color="auto"/>
            </w:tcBorders>
          </w:tcPr>
          <w:p w14:paraId="7BA4E28F" w14:textId="77777777" w:rsidR="00C734FC" w:rsidRPr="00F33901" w:rsidRDefault="00C734FC" w:rsidP="00C734FC">
            <w:pPr>
              <w:pStyle w:val="Tabletext"/>
              <w:jc w:val="center"/>
            </w:pPr>
            <w:r w:rsidRPr="00F33901">
              <w:t>−123</w:t>
            </w:r>
            <w:r>
              <w:t> dB</w:t>
            </w:r>
            <w:r w:rsidRPr="00F33901">
              <w:t>(W/m</w:t>
            </w:r>
            <w:r w:rsidRPr="00F33901">
              <w:rPr>
                <w:vertAlign w:val="superscript"/>
              </w:rPr>
              <w:t>2</w:t>
            </w:r>
            <w:r w:rsidRPr="00F33901">
              <w:t>)</w:t>
            </w:r>
            <w:r w:rsidRPr="00F33901">
              <w:br/>
              <w:t>in 1</w:t>
            </w:r>
            <w:r>
              <w:t> MHz</w:t>
            </w:r>
          </w:p>
          <w:p w14:paraId="7F948440" w14:textId="77777777" w:rsidR="00C734FC" w:rsidRPr="00F33901" w:rsidRDefault="00C734FC" w:rsidP="00C734FC">
            <w:pPr>
              <w:pStyle w:val="Tabletext"/>
              <w:jc w:val="center"/>
            </w:pPr>
            <w:r w:rsidRPr="00F33901">
              <w:t>(NOTE 6)</w:t>
            </w:r>
          </w:p>
        </w:tc>
        <w:tc>
          <w:tcPr>
            <w:tcW w:w="858" w:type="dxa"/>
            <w:gridSpan w:val="2"/>
            <w:tcBorders>
              <w:left w:val="single" w:sz="6" w:space="0" w:color="auto"/>
              <w:bottom w:val="single" w:sz="6" w:space="0" w:color="auto"/>
              <w:right w:val="single" w:sz="6" w:space="0" w:color="auto"/>
            </w:tcBorders>
          </w:tcPr>
          <w:p w14:paraId="7FA298A3" w14:textId="77777777" w:rsidR="00C734FC" w:rsidRPr="00F33901" w:rsidRDefault="00C734FC" w:rsidP="00C734FC">
            <w:pPr>
              <w:pStyle w:val="Tabletext"/>
              <w:jc w:val="center"/>
            </w:pPr>
            <w:r w:rsidRPr="00F33901">
              <w:t>0.5</w:t>
            </w:r>
          </w:p>
        </w:tc>
        <w:tc>
          <w:tcPr>
            <w:tcW w:w="1258" w:type="dxa"/>
            <w:gridSpan w:val="2"/>
            <w:tcBorders>
              <w:left w:val="single" w:sz="6" w:space="0" w:color="auto"/>
              <w:bottom w:val="single" w:sz="6" w:space="0" w:color="auto"/>
              <w:right w:val="single" w:sz="6" w:space="0" w:color="auto"/>
            </w:tcBorders>
          </w:tcPr>
          <w:p w14:paraId="1BC69C21" w14:textId="77777777" w:rsidR="00C734FC" w:rsidRPr="00F33901" w:rsidRDefault="00C734FC" w:rsidP="00C734FC">
            <w:pPr>
              <w:pStyle w:val="Tabletext"/>
              <w:jc w:val="center"/>
            </w:pPr>
            <w:r w:rsidRPr="00F33901">
              <w:t>25</w:t>
            </w:r>
          </w:p>
        </w:tc>
      </w:tr>
      <w:tr w:rsidR="00B96537" w:rsidRPr="005C0C7E" w14:paraId="32473BCF" w14:textId="77777777" w:rsidTr="00615375">
        <w:trPr>
          <w:gridAfter w:val="2"/>
          <w:wAfter w:w="79" w:type="dxa"/>
          <w:cantSplit/>
          <w:jc w:val="center"/>
          <w:ins w:id="47" w:author="CEPT" w:date="2019-07-05T09:58:00Z"/>
        </w:trPr>
        <w:tc>
          <w:tcPr>
            <w:tcW w:w="1407" w:type="dxa"/>
            <w:gridSpan w:val="3"/>
            <w:tcBorders>
              <w:top w:val="single" w:sz="6" w:space="0" w:color="auto"/>
              <w:left w:val="single" w:sz="6" w:space="0" w:color="auto"/>
              <w:bottom w:val="single" w:sz="6" w:space="0" w:color="auto"/>
              <w:right w:val="single" w:sz="6" w:space="0" w:color="auto"/>
            </w:tcBorders>
            <w:shd w:val="clear" w:color="auto" w:fill="auto"/>
          </w:tcPr>
          <w:p w14:paraId="64A90250" w14:textId="77777777" w:rsidR="00B96537" w:rsidRPr="00B9697F" w:rsidRDefault="00B96537" w:rsidP="00615375">
            <w:pPr>
              <w:pStyle w:val="Tabletext"/>
              <w:keepNext/>
              <w:jc w:val="center"/>
              <w:rPr>
                <w:ins w:id="48" w:author="CEPT" w:date="2019-07-05T09:58:00Z"/>
                <w:color w:val="FF0000"/>
              </w:rPr>
            </w:pPr>
            <w:ins w:id="49" w:author="CEPT" w:date="2019-07-05T09:58:00Z">
              <w:r w:rsidRPr="00B9697F">
                <w:rPr>
                  <w:color w:val="FF0000"/>
                </w:rPr>
                <w:lastRenderedPageBreak/>
                <w:t>2</w:t>
              </w:r>
              <w:r w:rsidRPr="00B9697F">
                <w:rPr>
                  <w:color w:val="FF0000"/>
                  <w:lang w:val="en-US"/>
                </w:rPr>
                <w:t> </w:t>
              </w:r>
              <w:r w:rsidRPr="00B9697F">
                <w:rPr>
                  <w:color w:val="FF0000"/>
                </w:rPr>
                <w:t>170-2</w:t>
              </w:r>
              <w:r w:rsidRPr="00B9697F">
                <w:rPr>
                  <w:color w:val="FF0000"/>
                  <w:lang w:val="en-US"/>
                </w:rPr>
                <w:t> </w:t>
              </w:r>
              <w:r w:rsidRPr="00B9697F">
                <w:rPr>
                  <w:color w:val="FF0000"/>
                </w:rPr>
                <w:t>200</w:t>
              </w:r>
            </w:ins>
          </w:p>
          <w:p w14:paraId="42CA9F70" w14:textId="77777777" w:rsidR="00B96537" w:rsidRPr="00357423" w:rsidRDefault="00B96537" w:rsidP="00615375">
            <w:pPr>
              <w:pStyle w:val="Tabletext"/>
              <w:keepNext/>
              <w:jc w:val="center"/>
              <w:rPr>
                <w:ins w:id="50" w:author="CEPT" w:date="2019-07-05T09:58:00Z"/>
                <w:color w:val="FF0000"/>
              </w:rPr>
            </w:pPr>
            <w:ins w:id="51" w:author="CEPT" w:date="2019-07-05T09:58:00Z">
              <w:r w:rsidRPr="00B9697F">
                <w:rPr>
                  <w:color w:val="FF0000"/>
                </w:rPr>
                <w:t>(NOTE 11)</w:t>
              </w:r>
            </w:ins>
          </w:p>
        </w:tc>
        <w:tc>
          <w:tcPr>
            <w:tcW w:w="1461" w:type="dxa"/>
            <w:gridSpan w:val="2"/>
            <w:tcBorders>
              <w:top w:val="single" w:sz="6" w:space="0" w:color="auto"/>
              <w:left w:val="single" w:sz="6" w:space="0" w:color="auto"/>
              <w:bottom w:val="single" w:sz="6" w:space="0" w:color="auto"/>
              <w:right w:val="single" w:sz="6" w:space="0" w:color="auto"/>
            </w:tcBorders>
            <w:shd w:val="clear" w:color="auto" w:fill="auto"/>
          </w:tcPr>
          <w:p w14:paraId="7253667F" w14:textId="77777777" w:rsidR="00B96537" w:rsidRPr="00357423" w:rsidRDefault="00B96537" w:rsidP="00615375">
            <w:pPr>
              <w:pStyle w:val="Tabletext"/>
              <w:keepNext/>
              <w:jc w:val="center"/>
              <w:rPr>
                <w:ins w:id="52" w:author="CEPT" w:date="2019-07-05T09:58:00Z"/>
                <w:color w:val="FF0000"/>
              </w:rPr>
            </w:pPr>
            <w:ins w:id="53" w:author="CEPT" w:date="2019-07-05T09:58:00Z">
              <w:r w:rsidRPr="00B9697F">
                <w:rPr>
                  <w:color w:val="FF0000"/>
                </w:rPr>
                <w:t>MS</w:t>
              </w:r>
              <w:r>
                <w:rPr>
                  <w:color w:val="FF0000"/>
                </w:rPr>
                <w:t xml:space="preserve"> </w:t>
              </w:r>
              <w:r w:rsidRPr="0088300C">
                <w:rPr>
                  <w:color w:val="FF0000"/>
                </w:rPr>
                <w:t>(IMT)</w:t>
              </w:r>
            </w:ins>
          </w:p>
        </w:tc>
        <w:tc>
          <w:tcPr>
            <w:tcW w:w="1742" w:type="dxa"/>
            <w:gridSpan w:val="3"/>
            <w:tcBorders>
              <w:top w:val="single" w:sz="6" w:space="0" w:color="auto"/>
              <w:left w:val="single" w:sz="6" w:space="0" w:color="auto"/>
              <w:bottom w:val="single" w:sz="6" w:space="0" w:color="auto"/>
              <w:right w:val="single" w:sz="6" w:space="0" w:color="auto"/>
            </w:tcBorders>
            <w:shd w:val="clear" w:color="auto" w:fill="auto"/>
          </w:tcPr>
          <w:p w14:paraId="04901C0A" w14:textId="77777777" w:rsidR="00B96537" w:rsidRPr="00357423" w:rsidRDefault="00B96537" w:rsidP="00615375">
            <w:pPr>
              <w:pStyle w:val="Tabletext"/>
              <w:jc w:val="center"/>
              <w:rPr>
                <w:ins w:id="54" w:author="CEPT" w:date="2019-07-05T09:58:00Z"/>
                <w:color w:val="FF0000"/>
              </w:rPr>
            </w:pPr>
            <w:ins w:id="55" w:author="CEPT" w:date="2019-07-05T09:58:00Z">
              <w:r w:rsidRPr="00B9697F">
                <w:rPr>
                  <w:color w:val="FF0000"/>
                </w:rPr>
                <w:t>-108</w:t>
              </w:r>
              <w:r w:rsidRPr="00B9697F">
                <w:rPr>
                  <w:color w:val="FF0000"/>
                  <w:lang w:val="en-US"/>
                </w:rPr>
                <w:t>.8</w:t>
              </w:r>
              <w:r w:rsidRPr="00B9697F">
                <w:rPr>
                  <w:color w:val="FF0000"/>
                </w:rPr>
                <w:t xml:space="preserve"> dB(W/m</w:t>
              </w:r>
              <w:r w:rsidRPr="00B9697F">
                <w:rPr>
                  <w:color w:val="FF0000"/>
                  <w:vertAlign w:val="superscript"/>
                </w:rPr>
                <w:t>2</w:t>
              </w:r>
              <w:r w:rsidRPr="00B9697F">
                <w:rPr>
                  <w:color w:val="FF0000"/>
                </w:rPr>
                <w:t>)</w:t>
              </w:r>
              <w:r w:rsidRPr="00B9697F">
                <w:rPr>
                  <w:color w:val="FF0000"/>
                </w:rPr>
                <w:br/>
                <w:t>in 1 MHz</w:t>
              </w:r>
            </w:ins>
          </w:p>
        </w:tc>
        <w:tc>
          <w:tcPr>
            <w:tcW w:w="858" w:type="dxa"/>
            <w:gridSpan w:val="2"/>
            <w:tcBorders>
              <w:top w:val="single" w:sz="6" w:space="0" w:color="auto"/>
              <w:left w:val="single" w:sz="6" w:space="0" w:color="auto"/>
              <w:bottom w:val="single" w:sz="6" w:space="0" w:color="auto"/>
              <w:right w:val="single" w:sz="6" w:space="0" w:color="auto"/>
            </w:tcBorders>
            <w:shd w:val="clear" w:color="auto" w:fill="auto"/>
          </w:tcPr>
          <w:p w14:paraId="27904F86" w14:textId="77777777" w:rsidR="00B96537" w:rsidRPr="005C0C7E" w:rsidRDefault="00B96537" w:rsidP="00615375">
            <w:pPr>
              <w:pStyle w:val="Tabletext"/>
              <w:jc w:val="center"/>
              <w:rPr>
                <w:ins w:id="56" w:author="CEPT" w:date="2019-07-05T09:58:00Z"/>
                <w:color w:val="FF0000"/>
              </w:rPr>
            </w:pPr>
          </w:p>
        </w:tc>
        <w:tc>
          <w:tcPr>
            <w:tcW w:w="1716" w:type="dxa"/>
            <w:gridSpan w:val="2"/>
            <w:tcBorders>
              <w:top w:val="single" w:sz="6" w:space="0" w:color="auto"/>
              <w:left w:val="single" w:sz="6" w:space="0" w:color="auto"/>
              <w:bottom w:val="single" w:sz="6" w:space="0" w:color="auto"/>
              <w:right w:val="single" w:sz="6" w:space="0" w:color="auto"/>
            </w:tcBorders>
            <w:shd w:val="clear" w:color="auto" w:fill="auto"/>
          </w:tcPr>
          <w:p w14:paraId="6647A1BE" w14:textId="77777777" w:rsidR="00B96537" w:rsidRPr="00357423" w:rsidRDefault="00B96537" w:rsidP="00615375">
            <w:pPr>
              <w:pStyle w:val="Tabletext"/>
              <w:jc w:val="center"/>
              <w:rPr>
                <w:ins w:id="57" w:author="CEPT" w:date="2019-07-05T09:58:00Z"/>
                <w:color w:val="FF0000"/>
              </w:rPr>
            </w:pPr>
            <w:ins w:id="58" w:author="CEPT" w:date="2019-07-05T09:58:00Z">
              <w:r w:rsidRPr="00B9697F">
                <w:rPr>
                  <w:color w:val="FF0000"/>
                </w:rPr>
                <w:t>-108</w:t>
              </w:r>
              <w:r w:rsidRPr="00B9697F">
                <w:rPr>
                  <w:color w:val="FF0000"/>
                  <w:lang w:val="en-US"/>
                </w:rPr>
                <w:t>.8</w:t>
              </w:r>
              <w:r w:rsidRPr="00B9697F">
                <w:rPr>
                  <w:color w:val="FF0000"/>
                </w:rPr>
                <w:t xml:space="preserve"> dB(W/m</w:t>
              </w:r>
              <w:r w:rsidRPr="00B9697F">
                <w:rPr>
                  <w:color w:val="FF0000"/>
                  <w:vertAlign w:val="superscript"/>
                </w:rPr>
                <w:t>2</w:t>
              </w:r>
              <w:r w:rsidRPr="00B9697F">
                <w:rPr>
                  <w:color w:val="FF0000"/>
                </w:rPr>
                <w:t>)</w:t>
              </w:r>
              <w:r w:rsidRPr="00B9697F">
                <w:rPr>
                  <w:color w:val="FF0000"/>
                </w:rPr>
                <w:br/>
                <w:t>in 1 MHz</w:t>
              </w:r>
            </w:ins>
          </w:p>
        </w:tc>
        <w:tc>
          <w:tcPr>
            <w:tcW w:w="858" w:type="dxa"/>
            <w:gridSpan w:val="2"/>
            <w:tcBorders>
              <w:top w:val="single" w:sz="6" w:space="0" w:color="auto"/>
              <w:left w:val="single" w:sz="6" w:space="0" w:color="auto"/>
              <w:bottom w:val="single" w:sz="6" w:space="0" w:color="auto"/>
              <w:right w:val="single" w:sz="6" w:space="0" w:color="auto"/>
            </w:tcBorders>
            <w:shd w:val="clear" w:color="auto" w:fill="auto"/>
          </w:tcPr>
          <w:p w14:paraId="6514DC99" w14:textId="77777777" w:rsidR="00B96537" w:rsidRPr="005C0C7E" w:rsidRDefault="00B96537" w:rsidP="00615375">
            <w:pPr>
              <w:pStyle w:val="Tabletext"/>
              <w:keepNext/>
              <w:jc w:val="center"/>
              <w:rPr>
                <w:ins w:id="59" w:author="CEPT" w:date="2019-07-05T09:58:00Z"/>
                <w:color w:val="FF0000"/>
              </w:rPr>
            </w:pPr>
          </w:p>
        </w:tc>
        <w:tc>
          <w:tcPr>
            <w:tcW w:w="1258" w:type="dxa"/>
            <w:gridSpan w:val="2"/>
            <w:tcBorders>
              <w:top w:val="single" w:sz="6" w:space="0" w:color="auto"/>
              <w:left w:val="single" w:sz="6" w:space="0" w:color="auto"/>
              <w:bottom w:val="single" w:sz="6" w:space="0" w:color="auto"/>
              <w:right w:val="single" w:sz="6" w:space="0" w:color="auto"/>
            </w:tcBorders>
            <w:shd w:val="clear" w:color="auto" w:fill="auto"/>
          </w:tcPr>
          <w:p w14:paraId="6C5FCCF8" w14:textId="77777777" w:rsidR="00B96537" w:rsidRPr="005C0C7E" w:rsidRDefault="00B96537" w:rsidP="00615375">
            <w:pPr>
              <w:pStyle w:val="Tabletext"/>
              <w:keepNext/>
              <w:jc w:val="center"/>
              <w:rPr>
                <w:ins w:id="60" w:author="CEPT" w:date="2019-07-05T09:58:00Z"/>
                <w:color w:val="FF0000"/>
              </w:rPr>
            </w:pPr>
          </w:p>
        </w:tc>
      </w:tr>
      <w:tr w:rsidR="00C734FC" w:rsidRPr="00F33901" w14:paraId="293F5B56" w14:textId="77777777" w:rsidTr="00C734FC">
        <w:trPr>
          <w:gridBefore w:val="1"/>
          <w:gridAfter w:val="1"/>
          <w:wBefore w:w="8" w:type="dxa"/>
          <w:wAfter w:w="71" w:type="dxa"/>
          <w:cantSplit/>
          <w:jc w:val="center"/>
        </w:trPr>
        <w:tc>
          <w:tcPr>
            <w:tcW w:w="1407" w:type="dxa"/>
            <w:gridSpan w:val="3"/>
            <w:tcBorders>
              <w:top w:val="single" w:sz="6" w:space="0" w:color="auto"/>
              <w:left w:val="single" w:sz="6" w:space="0" w:color="auto"/>
              <w:bottom w:val="single" w:sz="4" w:space="0" w:color="auto"/>
              <w:right w:val="single" w:sz="6" w:space="0" w:color="auto"/>
            </w:tcBorders>
          </w:tcPr>
          <w:p w14:paraId="71CE3576" w14:textId="77777777" w:rsidR="00C734FC" w:rsidRPr="00F33901" w:rsidRDefault="00C734FC" w:rsidP="00C734FC">
            <w:pPr>
              <w:pStyle w:val="Tabletext"/>
              <w:jc w:val="center"/>
            </w:pPr>
            <w:r w:rsidRPr="00F33901">
              <w:t>2 483.5-2 500 (mobile-satellite service)</w:t>
            </w:r>
          </w:p>
        </w:tc>
        <w:tc>
          <w:tcPr>
            <w:tcW w:w="1487" w:type="dxa"/>
            <w:gridSpan w:val="3"/>
            <w:tcBorders>
              <w:top w:val="single" w:sz="6" w:space="0" w:color="auto"/>
              <w:left w:val="single" w:sz="6" w:space="0" w:color="auto"/>
              <w:bottom w:val="single" w:sz="6" w:space="0" w:color="auto"/>
              <w:right w:val="single" w:sz="6" w:space="0" w:color="auto"/>
            </w:tcBorders>
          </w:tcPr>
          <w:p w14:paraId="0EE5D1BA" w14:textId="77777777" w:rsidR="00C734FC" w:rsidRPr="00F33901" w:rsidRDefault="00C734FC" w:rsidP="00C734FC">
            <w:pPr>
              <w:pStyle w:val="Tabletext"/>
              <w:jc w:val="center"/>
            </w:pPr>
            <w:r w:rsidRPr="00F33901">
              <w:t>All cases</w:t>
            </w:r>
          </w:p>
        </w:tc>
        <w:tc>
          <w:tcPr>
            <w:tcW w:w="1716" w:type="dxa"/>
            <w:gridSpan w:val="2"/>
            <w:tcBorders>
              <w:top w:val="single" w:sz="6" w:space="0" w:color="auto"/>
              <w:left w:val="single" w:sz="6" w:space="0" w:color="auto"/>
              <w:bottom w:val="single" w:sz="6" w:space="0" w:color="auto"/>
              <w:right w:val="single" w:sz="6" w:space="0" w:color="auto"/>
            </w:tcBorders>
          </w:tcPr>
          <w:p w14:paraId="21AB88BD" w14:textId="77777777" w:rsidR="00C734FC" w:rsidRPr="00F33901" w:rsidRDefault="00C734FC" w:rsidP="00C734FC">
            <w:pPr>
              <w:pStyle w:val="Tabletext"/>
              <w:jc w:val="center"/>
            </w:pPr>
            <w:r w:rsidRPr="00F33901">
              <w:t>–146</w:t>
            </w:r>
            <w:r>
              <w:t> dB</w:t>
            </w:r>
            <w:r w:rsidRPr="00F33901">
              <w:t>(W/m</w:t>
            </w:r>
            <w:r w:rsidRPr="00F33901">
              <w:rPr>
                <w:vertAlign w:val="superscript"/>
              </w:rPr>
              <w:t>2</w:t>
            </w:r>
            <w:r w:rsidRPr="00F33901">
              <w:t>)</w:t>
            </w:r>
            <w:r w:rsidRPr="00F33901">
              <w:br/>
              <w:t>in 4</w:t>
            </w:r>
            <w:r>
              <w:t> kHz</w:t>
            </w:r>
            <w:r w:rsidRPr="00F33901">
              <w:t xml:space="preserve"> and </w:t>
            </w:r>
            <w:r w:rsidRPr="00F33901">
              <w:br/>
              <w:t>–128</w:t>
            </w:r>
            <w:r>
              <w:t> dB</w:t>
            </w:r>
            <w:r w:rsidRPr="00F33901">
              <w:t>(W/m</w:t>
            </w:r>
            <w:r w:rsidRPr="00F33901">
              <w:rPr>
                <w:vertAlign w:val="superscript"/>
              </w:rPr>
              <w:t>2</w:t>
            </w:r>
            <w:r w:rsidRPr="00F33901">
              <w:t>)</w:t>
            </w:r>
            <w:r w:rsidRPr="00F33901">
              <w:br/>
              <w:t>in 1</w:t>
            </w:r>
            <w:r>
              <w:t> MHz</w:t>
            </w:r>
          </w:p>
        </w:tc>
        <w:tc>
          <w:tcPr>
            <w:tcW w:w="858" w:type="dxa"/>
            <w:gridSpan w:val="2"/>
            <w:tcBorders>
              <w:top w:val="single" w:sz="6" w:space="0" w:color="auto"/>
              <w:left w:val="single" w:sz="6" w:space="0" w:color="auto"/>
              <w:bottom w:val="single" w:sz="6" w:space="0" w:color="auto"/>
              <w:right w:val="single" w:sz="6" w:space="0" w:color="auto"/>
            </w:tcBorders>
          </w:tcPr>
          <w:p w14:paraId="4CA98F07" w14:textId="77777777" w:rsidR="00C734FC" w:rsidRPr="00F33901" w:rsidRDefault="00C734FC" w:rsidP="00C734FC">
            <w:pPr>
              <w:pStyle w:val="Tabletext"/>
              <w:jc w:val="center"/>
            </w:pPr>
            <w:r w:rsidRPr="00F33901">
              <w:t>0.5</w:t>
            </w:r>
          </w:p>
        </w:tc>
        <w:tc>
          <w:tcPr>
            <w:tcW w:w="1716" w:type="dxa"/>
            <w:gridSpan w:val="2"/>
            <w:tcBorders>
              <w:top w:val="single" w:sz="6" w:space="0" w:color="auto"/>
              <w:left w:val="single" w:sz="6" w:space="0" w:color="auto"/>
              <w:bottom w:val="single" w:sz="6" w:space="0" w:color="auto"/>
              <w:right w:val="single" w:sz="6" w:space="0" w:color="auto"/>
            </w:tcBorders>
          </w:tcPr>
          <w:p w14:paraId="1FE0ED9D" w14:textId="77777777" w:rsidR="00C734FC" w:rsidRPr="00F33901" w:rsidRDefault="00C734FC" w:rsidP="00C734FC">
            <w:pPr>
              <w:pStyle w:val="Tabletext"/>
              <w:jc w:val="center"/>
            </w:pPr>
            <w:r w:rsidRPr="00F33901">
              <w:t>−144</w:t>
            </w:r>
            <w:r>
              <w:t> dB</w:t>
            </w:r>
            <w:r w:rsidRPr="00F33901">
              <w:t>(W/m</w:t>
            </w:r>
            <w:r w:rsidRPr="00F33901">
              <w:rPr>
                <w:vertAlign w:val="superscript"/>
              </w:rPr>
              <w:t>2</w:t>
            </w:r>
            <w:r w:rsidRPr="00F33901">
              <w:t>)</w:t>
            </w:r>
            <w:r w:rsidRPr="00F33901">
              <w:br/>
              <w:t>in 4</w:t>
            </w:r>
            <w:r>
              <w:t> kHz</w:t>
            </w:r>
            <w:r w:rsidRPr="00F33901">
              <w:t xml:space="preserve"> and </w:t>
            </w:r>
            <w:r w:rsidRPr="00F33901">
              <w:br/>
              <w:t>−126</w:t>
            </w:r>
            <w:r>
              <w:t> dB</w:t>
            </w:r>
            <w:r w:rsidRPr="00F33901">
              <w:t>(W/m</w:t>
            </w:r>
            <w:r w:rsidRPr="00F33901">
              <w:rPr>
                <w:vertAlign w:val="superscript"/>
              </w:rPr>
              <w:t>2</w:t>
            </w:r>
            <w:r w:rsidRPr="00F33901">
              <w:t>)</w:t>
            </w:r>
            <w:r w:rsidRPr="00F33901">
              <w:br/>
              <w:t>in 1</w:t>
            </w:r>
            <w:r>
              <w:t> MHz</w:t>
            </w:r>
          </w:p>
          <w:p w14:paraId="1308735C" w14:textId="77777777" w:rsidR="00C734FC" w:rsidRPr="00F33901" w:rsidRDefault="00C734FC" w:rsidP="00C734FC">
            <w:pPr>
              <w:pStyle w:val="Tabletext"/>
              <w:jc w:val="center"/>
            </w:pPr>
            <w:r w:rsidRPr="00F33901">
              <w:t>(NOTE </w:t>
            </w:r>
            <w:r>
              <w:t>9</w:t>
            </w:r>
            <w:r w:rsidRPr="00F33901">
              <w:t>)</w:t>
            </w:r>
          </w:p>
        </w:tc>
        <w:tc>
          <w:tcPr>
            <w:tcW w:w="858" w:type="dxa"/>
            <w:gridSpan w:val="2"/>
            <w:tcBorders>
              <w:top w:val="single" w:sz="6" w:space="0" w:color="auto"/>
              <w:left w:val="single" w:sz="6" w:space="0" w:color="auto"/>
              <w:bottom w:val="single" w:sz="6" w:space="0" w:color="auto"/>
              <w:right w:val="single" w:sz="6" w:space="0" w:color="auto"/>
            </w:tcBorders>
          </w:tcPr>
          <w:p w14:paraId="463E434C" w14:textId="77777777" w:rsidR="00C734FC" w:rsidRPr="00F33901" w:rsidRDefault="00C734FC" w:rsidP="00C734FC">
            <w:pPr>
              <w:pStyle w:val="Tabletext"/>
              <w:jc w:val="center"/>
            </w:pPr>
            <w:r w:rsidRPr="00F33901">
              <w:t>0.65</w:t>
            </w:r>
          </w:p>
        </w:tc>
        <w:tc>
          <w:tcPr>
            <w:tcW w:w="1258" w:type="dxa"/>
            <w:gridSpan w:val="2"/>
            <w:tcBorders>
              <w:top w:val="single" w:sz="6" w:space="0" w:color="auto"/>
              <w:left w:val="single" w:sz="6" w:space="0" w:color="auto"/>
              <w:bottom w:val="single" w:sz="6" w:space="0" w:color="auto"/>
              <w:right w:val="single" w:sz="6" w:space="0" w:color="auto"/>
            </w:tcBorders>
            <w:shd w:val="pct25" w:color="auto" w:fill="auto"/>
          </w:tcPr>
          <w:p w14:paraId="5DA8A142" w14:textId="77777777" w:rsidR="00C734FC" w:rsidRPr="00F33901" w:rsidRDefault="00C734FC" w:rsidP="00C734FC">
            <w:pPr>
              <w:pStyle w:val="Tabletext"/>
              <w:jc w:val="center"/>
            </w:pPr>
          </w:p>
        </w:tc>
      </w:tr>
      <w:tr w:rsidR="00C734FC" w:rsidRPr="00F33901" w14:paraId="5F9B5F25" w14:textId="77777777" w:rsidTr="00C734FC">
        <w:trPr>
          <w:gridBefore w:val="1"/>
          <w:gridAfter w:val="1"/>
          <w:wBefore w:w="8" w:type="dxa"/>
          <w:wAfter w:w="71" w:type="dxa"/>
          <w:cantSplit/>
          <w:jc w:val="center"/>
        </w:trPr>
        <w:tc>
          <w:tcPr>
            <w:tcW w:w="1407" w:type="dxa"/>
            <w:gridSpan w:val="3"/>
            <w:tcBorders>
              <w:top w:val="single" w:sz="4" w:space="0" w:color="auto"/>
              <w:left w:val="single" w:sz="6" w:space="0" w:color="auto"/>
              <w:right w:val="single" w:sz="6" w:space="0" w:color="auto"/>
            </w:tcBorders>
          </w:tcPr>
          <w:p w14:paraId="7E9FBD77" w14:textId="77777777" w:rsidR="00C734FC" w:rsidRPr="00F33901" w:rsidRDefault="00C734FC" w:rsidP="00C734FC">
            <w:pPr>
              <w:pStyle w:val="Tabletext"/>
              <w:jc w:val="center"/>
            </w:pPr>
            <w:r w:rsidRPr="00F33901">
              <w:t>2 483.5-2 500 (</w:t>
            </w:r>
            <w:proofErr w:type="spellStart"/>
            <w:r w:rsidRPr="00F33901">
              <w:t>radiodeterm</w:t>
            </w:r>
            <w:proofErr w:type="spellEnd"/>
            <w:r w:rsidRPr="00F33901">
              <w:t>-</w:t>
            </w:r>
            <w:proofErr w:type="spellStart"/>
            <w:r w:rsidRPr="00F33901">
              <w:t>ination</w:t>
            </w:r>
            <w:proofErr w:type="spellEnd"/>
            <w:r w:rsidRPr="00F33901">
              <w:t>-satellite service)</w:t>
            </w:r>
            <w:r>
              <w:br/>
            </w:r>
            <w:r w:rsidRPr="00F33901">
              <w:t xml:space="preserve">(NOTE </w:t>
            </w:r>
            <w:r>
              <w:t>10</w:t>
            </w:r>
            <w:r w:rsidRPr="00F33901">
              <w:t>)</w:t>
            </w:r>
          </w:p>
        </w:tc>
        <w:tc>
          <w:tcPr>
            <w:tcW w:w="1487" w:type="dxa"/>
            <w:gridSpan w:val="3"/>
            <w:tcBorders>
              <w:top w:val="single" w:sz="6" w:space="0" w:color="auto"/>
              <w:left w:val="single" w:sz="6" w:space="0" w:color="auto"/>
              <w:bottom w:val="single" w:sz="6" w:space="0" w:color="auto"/>
              <w:right w:val="single" w:sz="6" w:space="0" w:color="auto"/>
            </w:tcBorders>
          </w:tcPr>
          <w:p w14:paraId="51348C85" w14:textId="77777777" w:rsidR="00C734FC" w:rsidRPr="00F33901" w:rsidRDefault="00C734FC" w:rsidP="00C734FC">
            <w:pPr>
              <w:spacing w:before="40" w:after="40"/>
              <w:jc w:val="center"/>
            </w:pPr>
            <w:r w:rsidRPr="00F33901">
              <w:rPr>
                <w:sz w:val="20"/>
              </w:rPr>
              <w:t>All cases</w:t>
            </w:r>
            <w:r w:rsidRPr="00F33901">
              <w:rPr>
                <w:sz w:val="20"/>
              </w:rPr>
              <w:br/>
              <w:t xml:space="preserve">except the radiolocation service in the countries listed in </w:t>
            </w:r>
            <w:r>
              <w:rPr>
                <w:sz w:val="20"/>
              </w:rPr>
              <w:t>No. </w:t>
            </w:r>
            <w:r>
              <w:rPr>
                <w:b/>
                <w:bCs/>
                <w:sz w:val="20"/>
              </w:rPr>
              <w:t>5.398A</w:t>
            </w:r>
          </w:p>
        </w:tc>
        <w:tc>
          <w:tcPr>
            <w:tcW w:w="1716" w:type="dxa"/>
            <w:gridSpan w:val="2"/>
            <w:tcBorders>
              <w:top w:val="single" w:sz="6" w:space="0" w:color="auto"/>
              <w:left w:val="single" w:sz="6" w:space="0" w:color="auto"/>
              <w:bottom w:val="single" w:sz="6" w:space="0" w:color="auto"/>
              <w:right w:val="single" w:sz="6" w:space="0" w:color="auto"/>
            </w:tcBorders>
          </w:tcPr>
          <w:p w14:paraId="67FFA1C1" w14:textId="77777777" w:rsidR="00C734FC" w:rsidRPr="00D466B9" w:rsidRDefault="00C734FC" w:rsidP="00C734FC">
            <w:pPr>
              <w:pStyle w:val="Tabletext"/>
              <w:jc w:val="center"/>
              <w:rPr>
                <w:lang w:val="de-DE"/>
              </w:rPr>
            </w:pPr>
            <w:r w:rsidRPr="00D466B9">
              <w:rPr>
                <w:lang w:val="de-DE"/>
              </w:rPr>
              <w:t>−152</w:t>
            </w:r>
            <w:r>
              <w:rPr>
                <w:lang w:val="de-DE"/>
              </w:rPr>
              <w:t> dB</w:t>
            </w:r>
            <w:r w:rsidRPr="00D466B9">
              <w:rPr>
                <w:lang w:val="de-DE"/>
              </w:rPr>
              <w:t>(W/m</w:t>
            </w:r>
            <w:r w:rsidRPr="00D466B9">
              <w:rPr>
                <w:vertAlign w:val="superscript"/>
                <w:lang w:val="de-DE"/>
              </w:rPr>
              <w:t>2</w:t>
            </w:r>
            <w:r w:rsidRPr="00D466B9">
              <w:rPr>
                <w:lang w:val="de-DE"/>
              </w:rPr>
              <w:t xml:space="preserve">) </w:t>
            </w:r>
            <w:r w:rsidRPr="00D466B9">
              <w:rPr>
                <w:lang w:val="de-DE"/>
              </w:rPr>
              <w:br/>
              <w:t>in 4</w:t>
            </w:r>
            <w:r>
              <w:rPr>
                <w:lang w:val="de-DE"/>
              </w:rPr>
              <w:t> kHz</w:t>
            </w:r>
          </w:p>
          <w:p w14:paraId="54ED6857" w14:textId="77777777" w:rsidR="00C734FC" w:rsidRPr="00D466B9" w:rsidRDefault="00C734FC" w:rsidP="00C734FC">
            <w:pPr>
              <w:pStyle w:val="Tabletext"/>
              <w:jc w:val="center"/>
              <w:rPr>
                <w:lang w:val="de-DE"/>
              </w:rPr>
            </w:pPr>
            <w:r w:rsidRPr="00D466B9">
              <w:rPr>
                <w:lang w:val="de-DE"/>
              </w:rPr>
              <w:t>−128</w:t>
            </w:r>
            <w:r>
              <w:rPr>
                <w:lang w:val="de-DE"/>
              </w:rPr>
              <w:t> dB</w:t>
            </w:r>
            <w:r w:rsidRPr="00D466B9">
              <w:rPr>
                <w:lang w:val="de-DE"/>
              </w:rPr>
              <w:t>(W/m</w:t>
            </w:r>
            <w:r w:rsidRPr="00D466B9">
              <w:rPr>
                <w:vertAlign w:val="superscript"/>
                <w:lang w:val="de-DE"/>
              </w:rPr>
              <w:t>2</w:t>
            </w:r>
            <w:r w:rsidRPr="00D466B9">
              <w:rPr>
                <w:lang w:val="de-DE"/>
              </w:rPr>
              <w:t>)</w:t>
            </w:r>
            <w:r w:rsidRPr="00D466B9">
              <w:rPr>
                <w:lang w:val="de-DE"/>
              </w:rPr>
              <w:br/>
              <w:t>in 1</w:t>
            </w:r>
            <w:r>
              <w:rPr>
                <w:lang w:val="de-DE"/>
              </w:rPr>
              <w:t> MHz</w:t>
            </w:r>
          </w:p>
        </w:tc>
        <w:tc>
          <w:tcPr>
            <w:tcW w:w="858" w:type="dxa"/>
            <w:gridSpan w:val="2"/>
            <w:tcBorders>
              <w:top w:val="single" w:sz="6" w:space="0" w:color="auto"/>
              <w:left w:val="single" w:sz="6" w:space="0" w:color="auto"/>
              <w:bottom w:val="single" w:sz="6" w:space="0" w:color="auto"/>
              <w:right w:val="single" w:sz="6" w:space="0" w:color="auto"/>
            </w:tcBorders>
          </w:tcPr>
          <w:p w14:paraId="32C8BBC8" w14:textId="77777777" w:rsidR="00C734FC" w:rsidRPr="00F33901" w:rsidRDefault="00C734FC" w:rsidP="00C734FC">
            <w:pPr>
              <w:pStyle w:val="Tabletext"/>
              <w:jc w:val="center"/>
            </w:pPr>
            <w:r>
              <w:t>–</w:t>
            </w:r>
          </w:p>
        </w:tc>
        <w:tc>
          <w:tcPr>
            <w:tcW w:w="1716" w:type="dxa"/>
            <w:gridSpan w:val="2"/>
            <w:tcBorders>
              <w:top w:val="single" w:sz="6" w:space="0" w:color="auto"/>
              <w:left w:val="single" w:sz="6" w:space="0" w:color="auto"/>
              <w:bottom w:val="single" w:sz="6" w:space="0" w:color="auto"/>
              <w:right w:val="single" w:sz="6" w:space="0" w:color="auto"/>
            </w:tcBorders>
          </w:tcPr>
          <w:p w14:paraId="59D8A9E4" w14:textId="77777777" w:rsidR="00C734FC" w:rsidRPr="00F33901" w:rsidRDefault="00C734FC" w:rsidP="00C734FC">
            <w:pPr>
              <w:pStyle w:val="Tabletext"/>
              <w:jc w:val="center"/>
            </w:pPr>
            <w:r w:rsidRPr="00F33901">
              <w:t>−153</w:t>
            </w:r>
            <w:r>
              <w:t> dB</w:t>
            </w:r>
            <w:r w:rsidRPr="00F33901">
              <w:t>(W/m</w:t>
            </w:r>
            <w:r w:rsidRPr="00F33901">
              <w:rPr>
                <w:vertAlign w:val="superscript"/>
              </w:rPr>
              <w:t>2</w:t>
            </w:r>
            <w:r w:rsidRPr="00F33901">
              <w:t xml:space="preserve">) </w:t>
            </w:r>
            <w:r w:rsidRPr="00F33901">
              <w:br/>
              <w:t>in 4</w:t>
            </w:r>
            <w:r>
              <w:t> kHz</w:t>
            </w:r>
          </w:p>
          <w:p w14:paraId="67FA7F8B" w14:textId="77777777" w:rsidR="00C734FC" w:rsidRPr="00F33901" w:rsidRDefault="00C734FC" w:rsidP="00C734FC">
            <w:pPr>
              <w:pStyle w:val="Tabletext"/>
              <w:jc w:val="center"/>
            </w:pPr>
            <w:r w:rsidRPr="00F33901">
              <w:t>−129</w:t>
            </w:r>
            <w:r>
              <w:t> dB</w:t>
            </w:r>
            <w:r w:rsidRPr="00F33901">
              <w:t>(W/m</w:t>
            </w:r>
            <w:r w:rsidRPr="00F33901">
              <w:rPr>
                <w:vertAlign w:val="superscript"/>
              </w:rPr>
              <w:t>2</w:t>
            </w:r>
            <w:r w:rsidRPr="00F33901">
              <w:t>)</w:t>
            </w:r>
            <w:r w:rsidRPr="00F33901">
              <w:br/>
              <w:t>in 1</w:t>
            </w:r>
            <w:r>
              <w:t> MHz</w:t>
            </w:r>
            <w:r w:rsidRPr="00F33901">
              <w:br/>
              <w:t>(NOTE </w:t>
            </w:r>
            <w:r>
              <w:t>9</w:t>
            </w:r>
            <w:r w:rsidRPr="00F33901">
              <w:t>)</w:t>
            </w:r>
          </w:p>
        </w:tc>
        <w:tc>
          <w:tcPr>
            <w:tcW w:w="858" w:type="dxa"/>
            <w:gridSpan w:val="2"/>
            <w:tcBorders>
              <w:top w:val="single" w:sz="6" w:space="0" w:color="auto"/>
              <w:left w:val="single" w:sz="6" w:space="0" w:color="auto"/>
              <w:bottom w:val="single" w:sz="6" w:space="0" w:color="auto"/>
              <w:right w:val="single" w:sz="6" w:space="0" w:color="auto"/>
            </w:tcBorders>
          </w:tcPr>
          <w:p w14:paraId="0FFBF108" w14:textId="77777777" w:rsidR="00C734FC" w:rsidRPr="00F33901" w:rsidRDefault="00C734FC" w:rsidP="00C734FC">
            <w:pPr>
              <w:pStyle w:val="Tabletext"/>
              <w:jc w:val="center"/>
            </w:pPr>
          </w:p>
        </w:tc>
        <w:tc>
          <w:tcPr>
            <w:tcW w:w="1258" w:type="dxa"/>
            <w:gridSpan w:val="2"/>
            <w:tcBorders>
              <w:top w:val="single" w:sz="6" w:space="0" w:color="auto"/>
              <w:left w:val="single" w:sz="6" w:space="0" w:color="auto"/>
              <w:bottom w:val="single" w:sz="6" w:space="0" w:color="auto"/>
              <w:right w:val="single" w:sz="6" w:space="0" w:color="auto"/>
            </w:tcBorders>
            <w:shd w:val="pct25" w:color="auto" w:fill="auto"/>
          </w:tcPr>
          <w:p w14:paraId="4F5A8B35" w14:textId="77777777" w:rsidR="00C734FC" w:rsidRPr="00F33901" w:rsidRDefault="00C734FC" w:rsidP="00C734FC">
            <w:pPr>
              <w:pStyle w:val="Tabletext"/>
              <w:jc w:val="center"/>
            </w:pPr>
          </w:p>
        </w:tc>
      </w:tr>
      <w:tr w:rsidR="00C734FC" w:rsidRPr="00F33901" w14:paraId="57A7ACFE" w14:textId="77777777" w:rsidTr="00C734FC">
        <w:trPr>
          <w:gridBefore w:val="1"/>
          <w:gridAfter w:val="1"/>
          <w:wBefore w:w="8" w:type="dxa"/>
          <w:wAfter w:w="71" w:type="dxa"/>
          <w:cantSplit/>
          <w:trHeight w:val="234"/>
          <w:jc w:val="center"/>
        </w:trPr>
        <w:tc>
          <w:tcPr>
            <w:tcW w:w="9300" w:type="dxa"/>
            <w:gridSpan w:val="16"/>
            <w:tcBorders>
              <w:top w:val="single" w:sz="6" w:space="0" w:color="auto"/>
              <w:left w:val="single" w:sz="6" w:space="0" w:color="auto"/>
              <w:bottom w:val="single" w:sz="6" w:space="0" w:color="auto"/>
              <w:right w:val="single" w:sz="6" w:space="0" w:color="auto"/>
            </w:tcBorders>
            <w:vAlign w:val="center"/>
          </w:tcPr>
          <w:p w14:paraId="669E080C" w14:textId="77777777" w:rsidR="00C734FC" w:rsidRPr="00F33901" w:rsidRDefault="00C734FC" w:rsidP="00C734FC">
            <w:pPr>
              <w:pStyle w:val="Tabletext"/>
            </w:pPr>
            <w:r w:rsidRPr="00F33901">
              <w:t>2 500-2 520</w:t>
            </w:r>
            <w:r>
              <w:t>  </w:t>
            </w:r>
            <w:r w:rsidRPr="00F33901">
              <w:t>  </w:t>
            </w:r>
            <w:r w:rsidRPr="00F33901">
              <w:rPr>
                <w:sz w:val="16"/>
                <w:szCs w:val="16"/>
              </w:rPr>
              <w:t>(SUP </w:t>
            </w:r>
            <w:r>
              <w:rPr>
                <w:sz w:val="16"/>
                <w:szCs w:val="16"/>
              </w:rPr>
              <w:t>-</w:t>
            </w:r>
            <w:r w:rsidRPr="00F33901">
              <w:rPr>
                <w:sz w:val="16"/>
                <w:szCs w:val="16"/>
              </w:rPr>
              <w:t> </w:t>
            </w:r>
            <w:r>
              <w:rPr>
                <w:sz w:val="16"/>
                <w:szCs w:val="16"/>
              </w:rPr>
              <w:t>WRC</w:t>
            </w:r>
            <w:r>
              <w:rPr>
                <w:sz w:val="16"/>
                <w:szCs w:val="16"/>
              </w:rPr>
              <w:noBreakHyphen/>
            </w:r>
            <w:r w:rsidRPr="00F33901">
              <w:rPr>
                <w:sz w:val="16"/>
                <w:szCs w:val="16"/>
              </w:rPr>
              <w:t>07)</w:t>
            </w:r>
          </w:p>
        </w:tc>
      </w:tr>
      <w:tr w:rsidR="00C734FC" w:rsidRPr="00F33901" w14:paraId="6BCF4499" w14:textId="77777777" w:rsidTr="00C734FC">
        <w:tblPrEx>
          <w:tblCellMar>
            <w:left w:w="0" w:type="dxa"/>
            <w:right w:w="0" w:type="dxa"/>
          </w:tblCellMar>
        </w:tblPrEx>
        <w:trPr>
          <w:gridBefore w:val="2"/>
          <w:wBefore w:w="79" w:type="dxa"/>
          <w:cantSplit/>
          <w:jc w:val="center"/>
        </w:trPr>
        <w:tc>
          <w:tcPr>
            <w:tcW w:w="9300" w:type="dxa"/>
            <w:gridSpan w:val="16"/>
          </w:tcPr>
          <w:tbl>
            <w:tblPr>
              <w:tblW w:w="0" w:type="auto"/>
              <w:jc w:val="center"/>
              <w:tblLayout w:type="fixed"/>
              <w:tblCellMar>
                <w:left w:w="0" w:type="dxa"/>
                <w:right w:w="0" w:type="dxa"/>
              </w:tblCellMar>
              <w:tblLook w:val="0000" w:firstRow="0" w:lastRow="0" w:firstColumn="0" w:lastColumn="0" w:noHBand="0" w:noVBand="0"/>
            </w:tblPr>
            <w:tblGrid>
              <w:gridCol w:w="9299"/>
            </w:tblGrid>
            <w:tr w:rsidR="00C734FC" w14:paraId="57189DEF" w14:textId="77777777" w:rsidTr="00C734FC">
              <w:trPr>
                <w:cantSplit/>
                <w:jc w:val="center"/>
              </w:trPr>
              <w:tc>
                <w:tcPr>
                  <w:tcW w:w="9299" w:type="dxa"/>
                </w:tcPr>
                <w:p w14:paraId="56A4770C" w14:textId="77777777" w:rsidR="00B96537" w:rsidRDefault="00B96537" w:rsidP="00C734FC">
                  <w:pPr>
                    <w:pStyle w:val="Tablelegend"/>
                  </w:pPr>
                  <w:r>
                    <w:t>...</w:t>
                  </w:r>
                </w:p>
                <w:p w14:paraId="7E77DAFA" w14:textId="77777777" w:rsidR="00C734FC" w:rsidRDefault="00C734FC" w:rsidP="00B96537">
                  <w:pPr>
                    <w:pStyle w:val="Tablelegend"/>
                    <w:rPr>
                      <w:lang w:val="en-US"/>
                    </w:rPr>
                  </w:pPr>
                  <w:r>
                    <w:t>NOTE 3 – The coordination thresholds in the band 2 160-2 170 MHz (Region 2) and 2 170-2 200 MHz (all Regions) to protect other terrestrial services do not apply to International Mobile Telecommunications (IMT) systems</w:t>
                  </w:r>
                  <w:ins w:id="61" w:author="CEPT" w:date="2019-07-05T09:59:00Z">
                    <w:r w:rsidR="00B96537">
                      <w:t>.</w:t>
                    </w:r>
                  </w:ins>
                  <w:del w:id="62" w:author="CEPT" w:date="2019-07-05T09:59:00Z">
                    <w:r w:rsidDel="00B96537">
                      <w:delText>, as the satellite and the terrestrial components are not intended to operate in the same area or on common frequencies within these bands.</w:delText>
                    </w:r>
                  </w:del>
                  <w:r w:rsidRPr="00672737">
                    <w:rPr>
                      <w:sz w:val="16"/>
                    </w:rPr>
                    <w:t>     (</w:t>
                  </w:r>
                  <w:r>
                    <w:rPr>
                      <w:sz w:val="16"/>
                    </w:rPr>
                    <w:t>WRC</w:t>
                  </w:r>
                  <w:r>
                    <w:rPr>
                      <w:sz w:val="16"/>
                    </w:rPr>
                    <w:noBreakHyphen/>
                    <w:t>1</w:t>
                  </w:r>
                  <w:del w:id="63" w:author="CEPT" w:date="2019-07-05T09:59:00Z">
                    <w:r w:rsidDel="00B96537">
                      <w:rPr>
                        <w:sz w:val="16"/>
                      </w:rPr>
                      <w:delText>2</w:delText>
                    </w:r>
                  </w:del>
                  <w:ins w:id="64" w:author="CEPT" w:date="2019-07-05T09:59:00Z">
                    <w:r w:rsidR="00B96537">
                      <w:rPr>
                        <w:sz w:val="16"/>
                      </w:rPr>
                      <w:t>9</w:t>
                    </w:r>
                  </w:ins>
                  <w:r>
                    <w:rPr>
                      <w:sz w:val="16"/>
                    </w:rPr>
                    <w:t>)</w:t>
                  </w:r>
                </w:p>
              </w:tc>
            </w:tr>
          </w:tbl>
          <w:p w14:paraId="666FB011" w14:textId="77777777" w:rsidR="00B96537" w:rsidRDefault="00B96537" w:rsidP="00B96537">
            <w:pPr>
              <w:pStyle w:val="Tablelegend"/>
            </w:pPr>
            <w:r>
              <w:t>...</w:t>
            </w:r>
          </w:p>
          <w:p w14:paraId="65C258A3" w14:textId="77777777" w:rsidR="00B96537" w:rsidRPr="00F33901" w:rsidRDefault="00B96537" w:rsidP="00B96537">
            <w:pPr>
              <w:pStyle w:val="Tablelegend"/>
            </w:pPr>
            <w:ins w:id="65" w:author="CEPT" w:date="2019-07-05T10:00:00Z">
              <w:r>
                <w:t>NOTE 11 – </w:t>
              </w:r>
              <w:r w:rsidRPr="00DA250F">
                <w:rPr>
                  <w:szCs w:val="24"/>
                </w:rPr>
                <w:t xml:space="preserve">The coordination thresholds in the </w:t>
              </w:r>
              <w:r>
                <w:rPr>
                  <w:szCs w:val="24"/>
                </w:rPr>
                <w:t xml:space="preserve">frequency </w:t>
              </w:r>
              <w:r w:rsidRPr="00DA250F">
                <w:rPr>
                  <w:szCs w:val="24"/>
                </w:rPr>
                <w:t>band 2 170-2 200 MHz (all Regions)</w:t>
              </w:r>
              <w:r w:rsidRPr="00DA250F">
                <w:rPr>
                  <w:szCs w:val="24"/>
                  <w:lang w:val="en-US"/>
                </w:rPr>
                <w:t xml:space="preserve"> are applied</w:t>
              </w:r>
              <w:r w:rsidRPr="00DA250F">
                <w:rPr>
                  <w:szCs w:val="24"/>
                </w:rPr>
                <w:t xml:space="preserve"> to protect terrestrial stations of International Mobile Telecommunications (IMT) systems</w:t>
              </w:r>
              <w:r>
                <w:t>.</w:t>
              </w:r>
              <w:r w:rsidRPr="00672737">
                <w:rPr>
                  <w:sz w:val="16"/>
                </w:rPr>
                <w:t>     (</w:t>
              </w:r>
              <w:r>
                <w:rPr>
                  <w:sz w:val="16"/>
                </w:rPr>
                <w:t>WRC</w:t>
              </w:r>
              <w:r>
                <w:rPr>
                  <w:sz w:val="16"/>
                </w:rPr>
                <w:noBreakHyphen/>
                <w:t>19)</w:t>
              </w:r>
            </w:ins>
          </w:p>
        </w:tc>
      </w:tr>
    </w:tbl>
    <w:p w14:paraId="09878431" w14:textId="77777777" w:rsidR="009E250F" w:rsidRDefault="00C734FC">
      <w:pPr>
        <w:pStyle w:val="Reasons"/>
      </w:pPr>
      <w:r>
        <w:rPr>
          <w:b/>
        </w:rPr>
        <w:t>Reasons:</w:t>
      </w:r>
      <w:r>
        <w:tab/>
      </w:r>
      <w:r w:rsidR="00B96537" w:rsidRPr="00B96537">
        <w:t>To apply a coordination threshold value in the frequency band 2 170-2 200 MHz (all Regions) to protect terrestrial stations of International Mobile Telecommunications (IMT) systems and remove the ambiguity inherent in NOTE 3</w:t>
      </w:r>
      <w:r w:rsidR="00B96537">
        <w:t>.</w:t>
      </w:r>
    </w:p>
    <w:p w14:paraId="2EE700C7" w14:textId="77777777" w:rsidR="00C734FC" w:rsidRPr="00F5119C" w:rsidRDefault="00C734FC" w:rsidP="00B96537">
      <w:pPr>
        <w:pStyle w:val="AppendixNo"/>
      </w:pPr>
      <w:bookmarkStart w:id="66" w:name="_Toc454787412"/>
      <w:r w:rsidRPr="00F5119C">
        <w:t>APPENDIX </w:t>
      </w:r>
      <w:r w:rsidRPr="00494285">
        <w:rPr>
          <w:rStyle w:val="href"/>
        </w:rPr>
        <w:t>7</w:t>
      </w:r>
      <w:r w:rsidRPr="00F5119C">
        <w:t xml:space="preserve"> (</w:t>
      </w:r>
      <w:r w:rsidRPr="00354DCE">
        <w:t>REV.</w:t>
      </w:r>
      <w:r>
        <w:t>WRC</w:t>
      </w:r>
      <w:r>
        <w:noBreakHyphen/>
      </w:r>
      <w:r w:rsidRPr="00F5119C">
        <w:t>1</w:t>
      </w:r>
      <w:r>
        <w:t>5</w:t>
      </w:r>
      <w:r w:rsidRPr="00F5119C">
        <w:t>)</w:t>
      </w:r>
      <w:bookmarkEnd w:id="66"/>
    </w:p>
    <w:p w14:paraId="6F1595E0" w14:textId="77777777" w:rsidR="00C734FC" w:rsidRPr="00F5119C" w:rsidRDefault="00C734FC" w:rsidP="00C734FC">
      <w:pPr>
        <w:pStyle w:val="Appendixtitle"/>
      </w:pPr>
      <w:bookmarkStart w:id="67" w:name="_Toc328648898"/>
      <w:bookmarkStart w:id="68" w:name="_Toc454787413"/>
      <w:r w:rsidRPr="00F5119C">
        <w:t>Methods for the determination of the coordination area around an earth</w:t>
      </w:r>
      <w:r w:rsidRPr="00F5119C">
        <w:br/>
        <w:t>station in frequency bands between 100</w:t>
      </w:r>
      <w:r>
        <w:t> MHz</w:t>
      </w:r>
      <w:r w:rsidRPr="00F5119C">
        <w:t xml:space="preserve"> and 105</w:t>
      </w:r>
      <w:r>
        <w:t> GHz</w:t>
      </w:r>
      <w:bookmarkEnd w:id="67"/>
      <w:bookmarkEnd w:id="68"/>
    </w:p>
    <w:p w14:paraId="2A23AC6F" w14:textId="77777777" w:rsidR="00C734FC" w:rsidRDefault="00C734FC" w:rsidP="00C734FC">
      <w:pPr>
        <w:pStyle w:val="AnnexNo"/>
      </w:pPr>
      <w:r w:rsidRPr="00DD06B7">
        <w:t>ANNEX</w:t>
      </w:r>
      <w:r>
        <w:t xml:space="preserve"> 7</w:t>
      </w:r>
    </w:p>
    <w:p w14:paraId="359AF41E" w14:textId="77777777" w:rsidR="00C734FC" w:rsidRDefault="00C734FC" w:rsidP="00C734FC">
      <w:pPr>
        <w:pStyle w:val="Annextitle"/>
      </w:pPr>
      <w:bookmarkStart w:id="69" w:name="_Toc328648912"/>
      <w:bookmarkStart w:id="70" w:name="_Toc454787427"/>
      <w:r>
        <w:t xml:space="preserve">System parameters and predetermined coordination distances for </w:t>
      </w:r>
      <w:r w:rsidRPr="00DD06B7">
        <w:t>determination</w:t>
      </w:r>
      <w:r>
        <w:t xml:space="preserve"> of the coordination area around an earth station</w:t>
      </w:r>
      <w:bookmarkEnd w:id="69"/>
      <w:bookmarkEnd w:id="70"/>
    </w:p>
    <w:p w14:paraId="1493FBEB" w14:textId="77777777" w:rsidR="00C734FC" w:rsidRDefault="00C734FC" w:rsidP="00C734FC">
      <w:pPr>
        <w:pStyle w:val="Heading1"/>
      </w:pPr>
      <w:bookmarkStart w:id="71" w:name="_Toc328648635"/>
      <w:r>
        <w:t>3</w:t>
      </w:r>
      <w:r>
        <w:tab/>
        <w:t>Horizon antenna gain for a receiving earth station with respect to a transmitting earth station</w:t>
      </w:r>
      <w:bookmarkEnd w:id="71"/>
    </w:p>
    <w:p w14:paraId="0C3411C2" w14:textId="77777777" w:rsidR="009E250F" w:rsidRDefault="009E250F">
      <w:pPr>
        <w:sectPr w:rsidR="009E250F">
          <w:headerReference w:type="default" r:id="rId14"/>
          <w:footerReference w:type="even" r:id="rId15"/>
          <w:footerReference w:type="default" r:id="rId16"/>
          <w:footerReference w:type="first" r:id="rId17"/>
          <w:type w:val="continuous"/>
          <w:pgSz w:w="11907" w:h="16840" w:code="9"/>
          <w:pgMar w:top="1418" w:right="1134" w:bottom="1134" w:left="1134" w:header="567" w:footer="567" w:gutter="0"/>
          <w:cols w:space="720"/>
          <w:titlePg/>
          <w:docGrid w:linePitch="326"/>
        </w:sectPr>
      </w:pPr>
    </w:p>
    <w:p w14:paraId="4499F979" w14:textId="725997DC" w:rsidR="009E250F" w:rsidRDefault="00C734FC">
      <w:pPr>
        <w:pStyle w:val="Proposal"/>
      </w:pPr>
      <w:r>
        <w:lastRenderedPageBreak/>
        <w:t>MOD</w:t>
      </w:r>
      <w:r>
        <w:tab/>
        <w:t>EUR/</w:t>
      </w:r>
      <w:r w:rsidR="00115772">
        <w:t>16</w:t>
      </w:r>
      <w:r w:rsidR="00CB3454">
        <w:t>A21A1/8</w:t>
      </w:r>
    </w:p>
    <w:p w14:paraId="6204610F" w14:textId="77777777" w:rsidR="00C734FC" w:rsidRDefault="00C734FC" w:rsidP="00C734FC">
      <w:pPr>
        <w:pStyle w:val="TableNo"/>
        <w:spacing w:before="240"/>
      </w:pPr>
      <w:r>
        <w:t>TABLE 7</w:t>
      </w:r>
      <w:r>
        <w:rPr>
          <w:caps w:val="0"/>
        </w:rPr>
        <w:t>a</w:t>
      </w:r>
      <w:r w:rsidRPr="00672737">
        <w:rPr>
          <w:sz w:val="16"/>
          <w:szCs w:val="16"/>
        </w:rPr>
        <w:t>     (</w:t>
      </w:r>
      <w:r>
        <w:rPr>
          <w:caps w:val="0"/>
          <w:sz w:val="16"/>
          <w:szCs w:val="16"/>
        </w:rPr>
        <w:t>Rev</w:t>
      </w:r>
      <w:r>
        <w:rPr>
          <w:sz w:val="16"/>
          <w:szCs w:val="16"/>
        </w:rPr>
        <w:t>.WRC</w:t>
      </w:r>
      <w:r>
        <w:rPr>
          <w:sz w:val="16"/>
          <w:szCs w:val="16"/>
        </w:rPr>
        <w:noBreakHyphen/>
        <w:t>12</w:t>
      </w:r>
      <w:r w:rsidRPr="005603C9">
        <w:rPr>
          <w:sz w:val="16"/>
          <w:szCs w:val="16"/>
        </w:rPr>
        <w:t>)</w:t>
      </w:r>
    </w:p>
    <w:p w14:paraId="5D0C6EF0" w14:textId="77777777" w:rsidR="00C734FC" w:rsidRDefault="00C734FC" w:rsidP="00C734FC">
      <w:pPr>
        <w:pStyle w:val="Tabletitle"/>
      </w:pPr>
      <w:r w:rsidRPr="005603C9">
        <w:t>Parameters</w:t>
      </w:r>
      <w:r>
        <w:t xml:space="preserve"> required for the determination of coordination distance for a transmitting earth station</w:t>
      </w:r>
    </w:p>
    <w:tbl>
      <w:tblPr>
        <w:tblW w:w="14459" w:type="dxa"/>
        <w:jc w:val="center"/>
        <w:tblLayout w:type="fixed"/>
        <w:tblCellMar>
          <w:left w:w="57" w:type="dxa"/>
          <w:right w:w="57" w:type="dxa"/>
        </w:tblCellMar>
        <w:tblLook w:val="0000" w:firstRow="0" w:lastRow="0" w:firstColumn="0" w:lastColumn="0" w:noHBand="0" w:noVBand="0"/>
      </w:tblPr>
      <w:tblGrid>
        <w:gridCol w:w="1094"/>
        <w:gridCol w:w="1093"/>
        <w:gridCol w:w="865"/>
        <w:gridCol w:w="579"/>
        <w:gridCol w:w="579"/>
        <w:gridCol w:w="1045"/>
        <w:gridCol w:w="1041"/>
        <w:gridCol w:w="1242"/>
        <w:gridCol w:w="594"/>
        <w:gridCol w:w="631"/>
        <w:gridCol w:w="1206"/>
        <w:gridCol w:w="663"/>
        <w:gridCol w:w="528"/>
        <w:gridCol w:w="679"/>
        <w:gridCol w:w="619"/>
        <w:gridCol w:w="498"/>
        <w:gridCol w:w="537"/>
        <w:gridCol w:w="912"/>
        <w:gridCol w:w="54"/>
      </w:tblGrid>
      <w:tr w:rsidR="00C734FC" w:rsidRPr="00E51DC7" w14:paraId="3F768DB2" w14:textId="77777777" w:rsidTr="00B96537">
        <w:trPr>
          <w:cantSplit/>
          <w:jc w:val="center"/>
        </w:trPr>
        <w:tc>
          <w:tcPr>
            <w:tcW w:w="2187" w:type="dxa"/>
            <w:gridSpan w:val="2"/>
            <w:tcBorders>
              <w:top w:val="single" w:sz="6" w:space="0" w:color="auto"/>
              <w:left w:val="single" w:sz="6" w:space="0" w:color="auto"/>
              <w:bottom w:val="nil"/>
              <w:right w:val="single" w:sz="6" w:space="0" w:color="auto"/>
            </w:tcBorders>
          </w:tcPr>
          <w:p w14:paraId="4108DC02" w14:textId="77777777" w:rsidR="00C734FC" w:rsidRPr="00E51DC7" w:rsidRDefault="00C734FC" w:rsidP="00C734FC">
            <w:pPr>
              <w:pStyle w:val="Tablehead"/>
              <w:rPr>
                <w:sz w:val="14"/>
                <w:szCs w:val="14"/>
                <w:lang w:val="en-US"/>
              </w:rPr>
            </w:pPr>
            <w:r w:rsidRPr="00E51DC7">
              <w:rPr>
                <w:sz w:val="14"/>
                <w:szCs w:val="14"/>
                <w:lang w:val="en-US"/>
              </w:rPr>
              <w:t>Transmitting space</w:t>
            </w:r>
            <w:r w:rsidRPr="00E51DC7">
              <w:rPr>
                <w:sz w:val="14"/>
                <w:szCs w:val="14"/>
                <w:lang w:val="en-US"/>
              </w:rPr>
              <w:br/>
              <w:t xml:space="preserve">radiocommunication </w:t>
            </w:r>
            <w:r w:rsidRPr="00E51DC7">
              <w:rPr>
                <w:sz w:val="14"/>
                <w:szCs w:val="14"/>
                <w:lang w:val="en-US"/>
              </w:rPr>
              <w:br/>
              <w:t>service designation</w:t>
            </w:r>
          </w:p>
        </w:tc>
        <w:tc>
          <w:tcPr>
            <w:tcW w:w="865" w:type="dxa"/>
            <w:tcBorders>
              <w:top w:val="single" w:sz="6" w:space="0" w:color="auto"/>
              <w:left w:val="single" w:sz="6" w:space="0" w:color="auto"/>
              <w:bottom w:val="single" w:sz="6" w:space="0" w:color="auto"/>
              <w:right w:val="single" w:sz="6" w:space="0" w:color="auto"/>
            </w:tcBorders>
          </w:tcPr>
          <w:p w14:paraId="0BED0502" w14:textId="77777777" w:rsidR="00C734FC" w:rsidRPr="00E51DC7" w:rsidRDefault="00C734FC" w:rsidP="00C734FC">
            <w:pPr>
              <w:pStyle w:val="Tablehead"/>
              <w:rPr>
                <w:sz w:val="14"/>
                <w:szCs w:val="14"/>
              </w:rPr>
            </w:pPr>
            <w:r w:rsidRPr="00E51DC7">
              <w:rPr>
                <w:sz w:val="14"/>
                <w:szCs w:val="14"/>
              </w:rPr>
              <w:t>Mobile-satellite, space operation</w:t>
            </w:r>
          </w:p>
        </w:tc>
        <w:tc>
          <w:tcPr>
            <w:tcW w:w="1158" w:type="dxa"/>
            <w:gridSpan w:val="2"/>
            <w:tcBorders>
              <w:top w:val="single" w:sz="6" w:space="0" w:color="auto"/>
              <w:left w:val="single" w:sz="6" w:space="0" w:color="auto"/>
              <w:bottom w:val="single" w:sz="6" w:space="0" w:color="auto"/>
              <w:right w:val="single" w:sz="6" w:space="0" w:color="auto"/>
            </w:tcBorders>
          </w:tcPr>
          <w:p w14:paraId="1EE5CDC2" w14:textId="77777777" w:rsidR="00C734FC" w:rsidRPr="00E51DC7" w:rsidRDefault="00C734FC" w:rsidP="00C734FC">
            <w:pPr>
              <w:pStyle w:val="Tablehead"/>
              <w:rPr>
                <w:sz w:val="14"/>
                <w:szCs w:val="14"/>
              </w:rPr>
            </w:pPr>
            <w:r w:rsidRPr="00E51DC7">
              <w:rPr>
                <w:sz w:val="14"/>
                <w:szCs w:val="14"/>
              </w:rPr>
              <w:t xml:space="preserve">Earth </w:t>
            </w:r>
            <w:r w:rsidRPr="00E51DC7">
              <w:rPr>
                <w:sz w:val="14"/>
                <w:szCs w:val="14"/>
              </w:rPr>
              <w:br/>
              <w:t>exploration-satellite,</w:t>
            </w:r>
            <w:r w:rsidRPr="00E51DC7">
              <w:rPr>
                <w:sz w:val="14"/>
                <w:szCs w:val="14"/>
              </w:rPr>
              <w:br/>
              <w:t xml:space="preserve">meteorological </w:t>
            </w:r>
            <w:r w:rsidRPr="00E51DC7">
              <w:rPr>
                <w:sz w:val="14"/>
                <w:szCs w:val="14"/>
              </w:rPr>
              <w:br/>
              <w:t>satellite</w:t>
            </w:r>
          </w:p>
        </w:tc>
        <w:tc>
          <w:tcPr>
            <w:tcW w:w="1045" w:type="dxa"/>
            <w:tcBorders>
              <w:top w:val="single" w:sz="6" w:space="0" w:color="auto"/>
              <w:left w:val="single" w:sz="6" w:space="0" w:color="auto"/>
              <w:bottom w:val="single" w:sz="6" w:space="0" w:color="auto"/>
              <w:right w:val="single" w:sz="6" w:space="0" w:color="auto"/>
            </w:tcBorders>
          </w:tcPr>
          <w:p w14:paraId="71134F82" w14:textId="77777777" w:rsidR="00C734FC" w:rsidRPr="00E51DC7" w:rsidRDefault="00C734FC" w:rsidP="00C734FC">
            <w:pPr>
              <w:pStyle w:val="Tablehead"/>
              <w:rPr>
                <w:sz w:val="14"/>
                <w:szCs w:val="14"/>
              </w:rPr>
            </w:pPr>
            <w:r w:rsidRPr="00E51DC7">
              <w:rPr>
                <w:sz w:val="14"/>
                <w:szCs w:val="14"/>
              </w:rPr>
              <w:t xml:space="preserve">Space </w:t>
            </w:r>
            <w:r w:rsidRPr="00E51DC7">
              <w:rPr>
                <w:sz w:val="14"/>
                <w:szCs w:val="14"/>
              </w:rPr>
              <w:br/>
              <w:t>operation</w:t>
            </w:r>
          </w:p>
        </w:tc>
        <w:tc>
          <w:tcPr>
            <w:tcW w:w="1041" w:type="dxa"/>
            <w:tcBorders>
              <w:top w:val="single" w:sz="6" w:space="0" w:color="auto"/>
              <w:left w:val="single" w:sz="6" w:space="0" w:color="auto"/>
              <w:bottom w:val="single" w:sz="6" w:space="0" w:color="auto"/>
              <w:right w:val="single" w:sz="6" w:space="0" w:color="auto"/>
            </w:tcBorders>
          </w:tcPr>
          <w:p w14:paraId="0CDE2BBC" w14:textId="77777777" w:rsidR="00C734FC" w:rsidRPr="00E51DC7" w:rsidRDefault="00C734FC" w:rsidP="00C734FC">
            <w:pPr>
              <w:pStyle w:val="Tablehead"/>
              <w:rPr>
                <w:sz w:val="14"/>
                <w:szCs w:val="14"/>
              </w:rPr>
            </w:pPr>
            <w:r w:rsidRPr="00E51DC7">
              <w:rPr>
                <w:sz w:val="14"/>
                <w:szCs w:val="14"/>
              </w:rPr>
              <w:t xml:space="preserve">Space research, space </w:t>
            </w:r>
            <w:r w:rsidRPr="00E51DC7">
              <w:rPr>
                <w:sz w:val="14"/>
                <w:szCs w:val="14"/>
              </w:rPr>
              <w:br/>
              <w:t>operation</w:t>
            </w:r>
          </w:p>
        </w:tc>
        <w:tc>
          <w:tcPr>
            <w:tcW w:w="1242" w:type="dxa"/>
            <w:tcBorders>
              <w:top w:val="single" w:sz="6" w:space="0" w:color="auto"/>
              <w:left w:val="single" w:sz="6" w:space="0" w:color="auto"/>
              <w:bottom w:val="nil"/>
              <w:right w:val="single" w:sz="6" w:space="0" w:color="auto"/>
            </w:tcBorders>
          </w:tcPr>
          <w:p w14:paraId="4240885D" w14:textId="77777777" w:rsidR="00C734FC" w:rsidRPr="00E51DC7" w:rsidRDefault="00C734FC" w:rsidP="00C734FC">
            <w:pPr>
              <w:pStyle w:val="Tablehead"/>
              <w:rPr>
                <w:sz w:val="14"/>
                <w:szCs w:val="14"/>
              </w:rPr>
            </w:pPr>
            <w:r w:rsidRPr="00E51DC7">
              <w:rPr>
                <w:sz w:val="14"/>
                <w:szCs w:val="14"/>
              </w:rPr>
              <w:t>Mobile-</w:t>
            </w:r>
            <w:r w:rsidRPr="00E51DC7">
              <w:rPr>
                <w:sz w:val="14"/>
                <w:szCs w:val="14"/>
              </w:rPr>
              <w:br/>
              <w:t>satellite</w:t>
            </w:r>
          </w:p>
        </w:tc>
        <w:tc>
          <w:tcPr>
            <w:tcW w:w="1225" w:type="dxa"/>
            <w:gridSpan w:val="2"/>
            <w:tcBorders>
              <w:top w:val="single" w:sz="6" w:space="0" w:color="auto"/>
              <w:left w:val="single" w:sz="6" w:space="0" w:color="auto"/>
              <w:bottom w:val="single" w:sz="6" w:space="0" w:color="auto"/>
              <w:right w:val="single" w:sz="6" w:space="0" w:color="auto"/>
            </w:tcBorders>
          </w:tcPr>
          <w:p w14:paraId="40BC330C" w14:textId="77777777" w:rsidR="00C734FC" w:rsidRPr="00E51DC7" w:rsidRDefault="00C734FC" w:rsidP="00C734FC">
            <w:pPr>
              <w:pStyle w:val="Tablehead"/>
              <w:rPr>
                <w:sz w:val="14"/>
                <w:szCs w:val="14"/>
              </w:rPr>
            </w:pPr>
            <w:r w:rsidRPr="00E51DC7">
              <w:rPr>
                <w:sz w:val="14"/>
                <w:szCs w:val="14"/>
              </w:rPr>
              <w:t>Space</w:t>
            </w:r>
            <w:r w:rsidRPr="00E51DC7">
              <w:rPr>
                <w:sz w:val="14"/>
                <w:szCs w:val="14"/>
              </w:rPr>
              <w:br/>
              <w:t>operation</w:t>
            </w:r>
          </w:p>
        </w:tc>
        <w:tc>
          <w:tcPr>
            <w:tcW w:w="1206" w:type="dxa"/>
            <w:tcBorders>
              <w:top w:val="single" w:sz="6" w:space="0" w:color="auto"/>
              <w:left w:val="single" w:sz="6" w:space="0" w:color="auto"/>
              <w:bottom w:val="single" w:sz="6" w:space="0" w:color="auto"/>
              <w:right w:val="single" w:sz="6" w:space="0" w:color="auto"/>
            </w:tcBorders>
          </w:tcPr>
          <w:p w14:paraId="0EFF3658" w14:textId="77777777" w:rsidR="00C734FC" w:rsidRPr="00E51DC7" w:rsidRDefault="00C734FC" w:rsidP="00C734FC">
            <w:pPr>
              <w:pStyle w:val="Tablehead"/>
              <w:rPr>
                <w:sz w:val="14"/>
                <w:szCs w:val="14"/>
                <w:lang w:val="fr-CH"/>
              </w:rPr>
            </w:pPr>
            <w:r w:rsidRPr="00E51DC7">
              <w:rPr>
                <w:sz w:val="14"/>
                <w:szCs w:val="14"/>
                <w:lang w:val="fr-CH"/>
              </w:rPr>
              <w:t>Mobile-</w:t>
            </w:r>
            <w:r w:rsidRPr="00E51DC7">
              <w:rPr>
                <w:sz w:val="14"/>
                <w:szCs w:val="14"/>
                <w:lang w:val="fr-CH"/>
              </w:rPr>
              <w:br/>
              <w:t>satellite,</w:t>
            </w:r>
            <w:r w:rsidRPr="00E51DC7">
              <w:rPr>
                <w:sz w:val="14"/>
                <w:szCs w:val="14"/>
                <w:lang w:val="fr-CH"/>
              </w:rPr>
              <w:br/>
              <w:t>radio-</w:t>
            </w:r>
            <w:r w:rsidRPr="00E51DC7">
              <w:rPr>
                <w:sz w:val="14"/>
                <w:szCs w:val="14"/>
                <w:lang w:val="fr-CH"/>
              </w:rPr>
              <w:br/>
              <w:t>determination- satellite</w:t>
            </w:r>
          </w:p>
        </w:tc>
        <w:tc>
          <w:tcPr>
            <w:tcW w:w="1191" w:type="dxa"/>
            <w:gridSpan w:val="2"/>
            <w:tcBorders>
              <w:top w:val="single" w:sz="6" w:space="0" w:color="auto"/>
              <w:left w:val="single" w:sz="6" w:space="0" w:color="auto"/>
              <w:bottom w:val="single" w:sz="6" w:space="0" w:color="auto"/>
              <w:right w:val="single" w:sz="6" w:space="0" w:color="auto"/>
            </w:tcBorders>
          </w:tcPr>
          <w:p w14:paraId="6FD47F6B" w14:textId="77777777" w:rsidR="00C734FC" w:rsidRPr="00E51DC7" w:rsidRDefault="00C734FC" w:rsidP="00C734FC">
            <w:pPr>
              <w:pStyle w:val="Tablehead"/>
              <w:rPr>
                <w:sz w:val="14"/>
                <w:szCs w:val="14"/>
              </w:rPr>
            </w:pPr>
            <w:r w:rsidRPr="00E51DC7">
              <w:rPr>
                <w:sz w:val="14"/>
                <w:szCs w:val="14"/>
              </w:rPr>
              <w:t>Mobile-</w:t>
            </w:r>
            <w:r w:rsidRPr="00E51DC7">
              <w:rPr>
                <w:sz w:val="14"/>
                <w:szCs w:val="14"/>
              </w:rPr>
              <w:br/>
              <w:t>satellite</w:t>
            </w:r>
          </w:p>
        </w:tc>
        <w:tc>
          <w:tcPr>
            <w:tcW w:w="1298" w:type="dxa"/>
            <w:gridSpan w:val="2"/>
            <w:tcBorders>
              <w:top w:val="single" w:sz="6" w:space="0" w:color="auto"/>
              <w:left w:val="single" w:sz="6" w:space="0" w:color="auto"/>
              <w:bottom w:val="single" w:sz="6" w:space="0" w:color="auto"/>
              <w:right w:val="single" w:sz="6" w:space="0" w:color="auto"/>
            </w:tcBorders>
          </w:tcPr>
          <w:p w14:paraId="46292794" w14:textId="77777777" w:rsidR="00C734FC" w:rsidRPr="00E51DC7" w:rsidRDefault="00C734FC" w:rsidP="00C734FC">
            <w:pPr>
              <w:pStyle w:val="Tablehead"/>
              <w:rPr>
                <w:sz w:val="14"/>
                <w:szCs w:val="14"/>
              </w:rPr>
            </w:pPr>
            <w:r w:rsidRPr="00E51DC7">
              <w:rPr>
                <w:sz w:val="14"/>
                <w:szCs w:val="14"/>
              </w:rPr>
              <w:t>Space operation,</w:t>
            </w:r>
            <w:r w:rsidRPr="00E51DC7">
              <w:rPr>
                <w:sz w:val="14"/>
                <w:szCs w:val="14"/>
              </w:rPr>
              <w:br/>
              <w:t xml:space="preserve">space </w:t>
            </w:r>
            <w:r w:rsidRPr="00E51DC7">
              <w:rPr>
                <w:sz w:val="14"/>
                <w:szCs w:val="14"/>
              </w:rPr>
              <w:br/>
              <w:t>research</w:t>
            </w:r>
          </w:p>
        </w:tc>
        <w:tc>
          <w:tcPr>
            <w:tcW w:w="1035" w:type="dxa"/>
            <w:gridSpan w:val="2"/>
            <w:tcBorders>
              <w:top w:val="single" w:sz="6" w:space="0" w:color="auto"/>
              <w:left w:val="single" w:sz="6" w:space="0" w:color="auto"/>
              <w:bottom w:val="single" w:sz="6" w:space="0" w:color="auto"/>
              <w:right w:val="single" w:sz="6" w:space="0" w:color="auto"/>
            </w:tcBorders>
          </w:tcPr>
          <w:p w14:paraId="33E02E69" w14:textId="77777777" w:rsidR="00C734FC" w:rsidRPr="00E51DC7" w:rsidRDefault="00C734FC" w:rsidP="00C734FC">
            <w:pPr>
              <w:pStyle w:val="Tablehead"/>
              <w:rPr>
                <w:sz w:val="14"/>
                <w:szCs w:val="14"/>
              </w:rPr>
            </w:pPr>
            <w:r w:rsidRPr="00E51DC7">
              <w:rPr>
                <w:sz w:val="14"/>
                <w:szCs w:val="14"/>
              </w:rPr>
              <w:t>Mobile-</w:t>
            </w:r>
            <w:r w:rsidRPr="00E51DC7">
              <w:rPr>
                <w:sz w:val="14"/>
                <w:szCs w:val="14"/>
              </w:rPr>
              <w:br/>
              <w:t>satellite</w:t>
            </w:r>
          </w:p>
        </w:tc>
        <w:tc>
          <w:tcPr>
            <w:tcW w:w="966" w:type="dxa"/>
            <w:gridSpan w:val="2"/>
            <w:tcBorders>
              <w:top w:val="single" w:sz="6" w:space="0" w:color="auto"/>
              <w:left w:val="single" w:sz="6" w:space="0" w:color="auto"/>
              <w:bottom w:val="single" w:sz="6" w:space="0" w:color="auto"/>
              <w:right w:val="single" w:sz="6" w:space="0" w:color="auto"/>
            </w:tcBorders>
          </w:tcPr>
          <w:p w14:paraId="3A613D39" w14:textId="77777777" w:rsidR="00C734FC" w:rsidRPr="00E51DC7" w:rsidRDefault="00C734FC" w:rsidP="00C734FC">
            <w:pPr>
              <w:pStyle w:val="Tablehead"/>
              <w:rPr>
                <w:sz w:val="14"/>
                <w:szCs w:val="14"/>
                <w:lang w:val="en-US"/>
              </w:rPr>
            </w:pPr>
            <w:r w:rsidRPr="00E51DC7">
              <w:rPr>
                <w:sz w:val="14"/>
                <w:szCs w:val="14"/>
                <w:lang w:val="en-US"/>
              </w:rPr>
              <w:t>Space research,</w:t>
            </w:r>
            <w:r w:rsidRPr="00E51DC7">
              <w:rPr>
                <w:sz w:val="14"/>
                <w:szCs w:val="14"/>
                <w:lang w:val="en-US"/>
              </w:rPr>
              <w:br/>
              <w:t xml:space="preserve">space </w:t>
            </w:r>
            <w:r w:rsidRPr="00E51DC7">
              <w:rPr>
                <w:sz w:val="14"/>
                <w:szCs w:val="14"/>
                <w:lang w:val="en-US"/>
              </w:rPr>
              <w:br/>
              <w:t>operation, Earth exploration-satellite</w:t>
            </w:r>
          </w:p>
        </w:tc>
      </w:tr>
      <w:tr w:rsidR="00C734FC" w:rsidRPr="005A651B" w14:paraId="177E9B03" w14:textId="77777777" w:rsidTr="00B96537">
        <w:trPr>
          <w:cantSplit/>
          <w:jc w:val="center"/>
        </w:trPr>
        <w:tc>
          <w:tcPr>
            <w:tcW w:w="2187" w:type="dxa"/>
            <w:gridSpan w:val="2"/>
            <w:tcBorders>
              <w:top w:val="single" w:sz="6" w:space="0" w:color="auto"/>
              <w:left w:val="single" w:sz="6" w:space="0" w:color="auto"/>
              <w:bottom w:val="nil"/>
              <w:right w:val="single" w:sz="6" w:space="0" w:color="auto"/>
            </w:tcBorders>
          </w:tcPr>
          <w:p w14:paraId="4226C546" w14:textId="77777777" w:rsidR="00C734FC" w:rsidRPr="005A651B" w:rsidRDefault="00C734FC" w:rsidP="00C734FC">
            <w:pPr>
              <w:pStyle w:val="Tabletext"/>
              <w:rPr>
                <w:sz w:val="14"/>
                <w:szCs w:val="14"/>
              </w:rPr>
            </w:pPr>
            <w:r w:rsidRPr="005A651B">
              <w:rPr>
                <w:sz w:val="14"/>
                <w:szCs w:val="14"/>
              </w:rPr>
              <w:t>Frequency bands (MHz)</w:t>
            </w:r>
          </w:p>
        </w:tc>
        <w:tc>
          <w:tcPr>
            <w:tcW w:w="865" w:type="dxa"/>
            <w:tcBorders>
              <w:top w:val="single" w:sz="6" w:space="0" w:color="auto"/>
              <w:left w:val="single" w:sz="6" w:space="0" w:color="auto"/>
              <w:bottom w:val="single" w:sz="6" w:space="0" w:color="auto"/>
              <w:right w:val="single" w:sz="6" w:space="0" w:color="auto"/>
            </w:tcBorders>
          </w:tcPr>
          <w:p w14:paraId="646ADF93" w14:textId="77777777" w:rsidR="00C734FC" w:rsidRPr="005A651B" w:rsidRDefault="00C734FC" w:rsidP="00C734FC">
            <w:pPr>
              <w:pStyle w:val="Tabletext"/>
              <w:jc w:val="center"/>
              <w:rPr>
                <w:sz w:val="14"/>
                <w:szCs w:val="14"/>
              </w:rPr>
            </w:pPr>
            <w:r w:rsidRPr="005A651B">
              <w:rPr>
                <w:sz w:val="14"/>
                <w:szCs w:val="14"/>
              </w:rPr>
              <w:t>148.0-149.9</w:t>
            </w:r>
          </w:p>
        </w:tc>
        <w:tc>
          <w:tcPr>
            <w:tcW w:w="1158" w:type="dxa"/>
            <w:gridSpan w:val="2"/>
            <w:tcBorders>
              <w:top w:val="single" w:sz="6" w:space="0" w:color="auto"/>
              <w:left w:val="single" w:sz="6" w:space="0" w:color="auto"/>
              <w:bottom w:val="single" w:sz="6" w:space="0" w:color="auto"/>
              <w:right w:val="single" w:sz="6" w:space="0" w:color="auto"/>
            </w:tcBorders>
          </w:tcPr>
          <w:p w14:paraId="730FFFBD" w14:textId="77777777" w:rsidR="00C734FC" w:rsidRPr="005A651B" w:rsidRDefault="00C734FC" w:rsidP="00C734FC">
            <w:pPr>
              <w:pStyle w:val="Tabletext"/>
              <w:jc w:val="center"/>
              <w:rPr>
                <w:sz w:val="14"/>
                <w:szCs w:val="14"/>
              </w:rPr>
            </w:pPr>
            <w:r w:rsidRPr="005A651B">
              <w:rPr>
                <w:sz w:val="14"/>
                <w:szCs w:val="14"/>
              </w:rPr>
              <w:t>401-403</w:t>
            </w:r>
          </w:p>
        </w:tc>
        <w:tc>
          <w:tcPr>
            <w:tcW w:w="1045" w:type="dxa"/>
            <w:tcBorders>
              <w:top w:val="single" w:sz="6" w:space="0" w:color="auto"/>
              <w:left w:val="single" w:sz="6" w:space="0" w:color="auto"/>
              <w:bottom w:val="single" w:sz="6" w:space="0" w:color="auto"/>
              <w:right w:val="single" w:sz="6" w:space="0" w:color="auto"/>
            </w:tcBorders>
          </w:tcPr>
          <w:p w14:paraId="47D2E0BC" w14:textId="77777777" w:rsidR="00C734FC" w:rsidRPr="005A651B" w:rsidRDefault="00C734FC" w:rsidP="00C734FC">
            <w:pPr>
              <w:pStyle w:val="Tabletext"/>
              <w:jc w:val="center"/>
              <w:rPr>
                <w:sz w:val="14"/>
                <w:szCs w:val="14"/>
              </w:rPr>
            </w:pPr>
            <w:r w:rsidRPr="005A651B">
              <w:rPr>
                <w:sz w:val="14"/>
                <w:szCs w:val="14"/>
              </w:rPr>
              <w:t>433.75-434.25</w:t>
            </w:r>
          </w:p>
        </w:tc>
        <w:tc>
          <w:tcPr>
            <w:tcW w:w="1041" w:type="dxa"/>
            <w:tcBorders>
              <w:top w:val="single" w:sz="6" w:space="0" w:color="auto"/>
              <w:left w:val="single" w:sz="6" w:space="0" w:color="auto"/>
              <w:bottom w:val="single" w:sz="6" w:space="0" w:color="auto"/>
              <w:right w:val="single" w:sz="6" w:space="0" w:color="auto"/>
            </w:tcBorders>
          </w:tcPr>
          <w:p w14:paraId="00045582" w14:textId="77777777" w:rsidR="00C734FC" w:rsidRPr="005A651B" w:rsidRDefault="00C734FC" w:rsidP="00C734FC">
            <w:pPr>
              <w:pStyle w:val="Tabletext"/>
              <w:jc w:val="center"/>
              <w:rPr>
                <w:sz w:val="14"/>
                <w:szCs w:val="14"/>
              </w:rPr>
            </w:pPr>
            <w:r w:rsidRPr="005A651B">
              <w:rPr>
                <w:sz w:val="14"/>
                <w:szCs w:val="14"/>
              </w:rPr>
              <w:t>449.75-450.25</w:t>
            </w:r>
          </w:p>
        </w:tc>
        <w:tc>
          <w:tcPr>
            <w:tcW w:w="1242" w:type="dxa"/>
            <w:tcBorders>
              <w:top w:val="single" w:sz="6" w:space="0" w:color="auto"/>
              <w:left w:val="single" w:sz="6" w:space="0" w:color="auto"/>
              <w:bottom w:val="single" w:sz="6" w:space="0" w:color="auto"/>
              <w:right w:val="single" w:sz="6" w:space="0" w:color="auto"/>
            </w:tcBorders>
          </w:tcPr>
          <w:p w14:paraId="4150FB19" w14:textId="77777777" w:rsidR="00C734FC" w:rsidRPr="005A651B" w:rsidRDefault="00C734FC" w:rsidP="00C734FC">
            <w:pPr>
              <w:pStyle w:val="Tabletext"/>
              <w:jc w:val="center"/>
              <w:rPr>
                <w:sz w:val="14"/>
                <w:szCs w:val="14"/>
              </w:rPr>
            </w:pPr>
            <w:r w:rsidRPr="005A651B">
              <w:rPr>
                <w:sz w:val="14"/>
                <w:szCs w:val="14"/>
              </w:rPr>
              <w:t>806-840</w:t>
            </w:r>
          </w:p>
        </w:tc>
        <w:tc>
          <w:tcPr>
            <w:tcW w:w="1225" w:type="dxa"/>
            <w:gridSpan w:val="2"/>
            <w:tcBorders>
              <w:top w:val="single" w:sz="6" w:space="0" w:color="auto"/>
              <w:left w:val="single" w:sz="6" w:space="0" w:color="auto"/>
              <w:bottom w:val="single" w:sz="6" w:space="0" w:color="auto"/>
              <w:right w:val="single" w:sz="6" w:space="0" w:color="auto"/>
            </w:tcBorders>
          </w:tcPr>
          <w:p w14:paraId="5ABDC1A1" w14:textId="77777777" w:rsidR="00C734FC" w:rsidRPr="005A651B" w:rsidRDefault="00C734FC" w:rsidP="00C734FC">
            <w:pPr>
              <w:pStyle w:val="Tabletext"/>
              <w:jc w:val="center"/>
              <w:rPr>
                <w:sz w:val="14"/>
                <w:szCs w:val="14"/>
              </w:rPr>
            </w:pPr>
            <w:r w:rsidRPr="005A651B">
              <w:rPr>
                <w:sz w:val="14"/>
                <w:szCs w:val="14"/>
              </w:rPr>
              <w:t>1 427-1 429</w:t>
            </w:r>
          </w:p>
        </w:tc>
        <w:tc>
          <w:tcPr>
            <w:tcW w:w="1206" w:type="dxa"/>
            <w:tcBorders>
              <w:top w:val="single" w:sz="6" w:space="0" w:color="auto"/>
              <w:left w:val="single" w:sz="6" w:space="0" w:color="auto"/>
              <w:bottom w:val="single" w:sz="6" w:space="0" w:color="auto"/>
              <w:right w:val="single" w:sz="6" w:space="0" w:color="auto"/>
            </w:tcBorders>
          </w:tcPr>
          <w:p w14:paraId="3CBA1322" w14:textId="77777777" w:rsidR="00C734FC" w:rsidRPr="005A651B" w:rsidRDefault="00C734FC" w:rsidP="00C734FC">
            <w:pPr>
              <w:pStyle w:val="Tabletext"/>
              <w:jc w:val="center"/>
              <w:rPr>
                <w:sz w:val="14"/>
                <w:szCs w:val="14"/>
              </w:rPr>
            </w:pPr>
            <w:r w:rsidRPr="005A651B">
              <w:rPr>
                <w:sz w:val="14"/>
                <w:szCs w:val="14"/>
              </w:rPr>
              <w:t>1 610-1 626.5</w:t>
            </w:r>
          </w:p>
        </w:tc>
        <w:tc>
          <w:tcPr>
            <w:tcW w:w="1191" w:type="dxa"/>
            <w:gridSpan w:val="2"/>
            <w:tcBorders>
              <w:top w:val="single" w:sz="6" w:space="0" w:color="auto"/>
              <w:left w:val="single" w:sz="6" w:space="0" w:color="auto"/>
              <w:bottom w:val="single" w:sz="6" w:space="0" w:color="auto"/>
              <w:right w:val="single" w:sz="6" w:space="0" w:color="auto"/>
            </w:tcBorders>
          </w:tcPr>
          <w:p w14:paraId="497CCA6E" w14:textId="77777777" w:rsidR="00C734FC" w:rsidRPr="005A651B" w:rsidRDefault="00C734FC" w:rsidP="00C734FC">
            <w:pPr>
              <w:pStyle w:val="Tabletext"/>
              <w:jc w:val="center"/>
              <w:rPr>
                <w:sz w:val="14"/>
                <w:szCs w:val="14"/>
              </w:rPr>
            </w:pPr>
            <w:r w:rsidRPr="005A651B">
              <w:rPr>
                <w:sz w:val="14"/>
                <w:szCs w:val="14"/>
              </w:rPr>
              <w:t>1 668.4-1 675</w:t>
            </w:r>
          </w:p>
        </w:tc>
        <w:tc>
          <w:tcPr>
            <w:tcW w:w="1298" w:type="dxa"/>
            <w:gridSpan w:val="2"/>
            <w:tcBorders>
              <w:top w:val="single" w:sz="6" w:space="0" w:color="auto"/>
              <w:left w:val="single" w:sz="6" w:space="0" w:color="auto"/>
              <w:bottom w:val="single" w:sz="6" w:space="0" w:color="auto"/>
              <w:right w:val="single" w:sz="6" w:space="0" w:color="auto"/>
            </w:tcBorders>
          </w:tcPr>
          <w:p w14:paraId="536EB7F3" w14:textId="77777777" w:rsidR="00C734FC" w:rsidRPr="005A651B" w:rsidRDefault="00C734FC" w:rsidP="00C734FC">
            <w:pPr>
              <w:pStyle w:val="Tabletext"/>
              <w:jc w:val="center"/>
              <w:rPr>
                <w:sz w:val="14"/>
                <w:szCs w:val="14"/>
              </w:rPr>
            </w:pPr>
            <w:r w:rsidRPr="005A651B">
              <w:rPr>
                <w:sz w:val="14"/>
                <w:szCs w:val="14"/>
              </w:rPr>
              <w:t>1 750-1 850</w:t>
            </w:r>
          </w:p>
        </w:tc>
        <w:tc>
          <w:tcPr>
            <w:tcW w:w="1035" w:type="dxa"/>
            <w:gridSpan w:val="2"/>
            <w:tcBorders>
              <w:top w:val="single" w:sz="6" w:space="0" w:color="auto"/>
              <w:left w:val="single" w:sz="6" w:space="0" w:color="auto"/>
              <w:bottom w:val="single" w:sz="6" w:space="0" w:color="auto"/>
              <w:right w:val="single" w:sz="6" w:space="0" w:color="auto"/>
            </w:tcBorders>
          </w:tcPr>
          <w:p w14:paraId="5993C4E2" w14:textId="77777777" w:rsidR="00C734FC" w:rsidRPr="005A651B" w:rsidRDefault="00C734FC" w:rsidP="00C734FC">
            <w:pPr>
              <w:pStyle w:val="Tabletext"/>
              <w:jc w:val="center"/>
              <w:rPr>
                <w:sz w:val="14"/>
                <w:szCs w:val="14"/>
              </w:rPr>
            </w:pPr>
            <w:r w:rsidRPr="005A651B">
              <w:rPr>
                <w:sz w:val="14"/>
                <w:szCs w:val="14"/>
              </w:rPr>
              <w:t>1 980-2 025</w:t>
            </w:r>
          </w:p>
        </w:tc>
        <w:tc>
          <w:tcPr>
            <w:tcW w:w="966" w:type="dxa"/>
            <w:gridSpan w:val="2"/>
            <w:tcBorders>
              <w:top w:val="single" w:sz="6" w:space="0" w:color="auto"/>
              <w:left w:val="single" w:sz="6" w:space="0" w:color="auto"/>
              <w:bottom w:val="single" w:sz="6" w:space="0" w:color="auto"/>
              <w:right w:val="single" w:sz="6" w:space="0" w:color="auto"/>
            </w:tcBorders>
          </w:tcPr>
          <w:p w14:paraId="14F5099D" w14:textId="77777777" w:rsidR="00C734FC" w:rsidRPr="005A651B" w:rsidRDefault="00C734FC" w:rsidP="00C734FC">
            <w:pPr>
              <w:pStyle w:val="Tabletext"/>
              <w:jc w:val="center"/>
              <w:rPr>
                <w:sz w:val="14"/>
                <w:szCs w:val="14"/>
              </w:rPr>
            </w:pPr>
            <w:r w:rsidRPr="005A651B">
              <w:rPr>
                <w:sz w:val="14"/>
                <w:szCs w:val="14"/>
              </w:rPr>
              <w:t>2 025-2 110</w:t>
            </w:r>
            <w:r w:rsidRPr="005A651B">
              <w:rPr>
                <w:sz w:val="14"/>
                <w:szCs w:val="14"/>
              </w:rPr>
              <w:br/>
              <w:t>2 110-2 120</w:t>
            </w:r>
            <w:r w:rsidRPr="005A651B">
              <w:rPr>
                <w:sz w:val="14"/>
                <w:szCs w:val="14"/>
              </w:rPr>
              <w:br/>
              <w:t>(Deep space)</w:t>
            </w:r>
          </w:p>
        </w:tc>
      </w:tr>
      <w:tr w:rsidR="00C734FC" w:rsidRPr="005A651B" w14:paraId="29BC45A4" w14:textId="77777777" w:rsidTr="00B96537">
        <w:trPr>
          <w:cantSplit/>
          <w:jc w:val="center"/>
        </w:trPr>
        <w:tc>
          <w:tcPr>
            <w:tcW w:w="2187" w:type="dxa"/>
            <w:gridSpan w:val="2"/>
            <w:tcBorders>
              <w:top w:val="single" w:sz="6" w:space="0" w:color="auto"/>
              <w:left w:val="single" w:sz="6" w:space="0" w:color="auto"/>
              <w:bottom w:val="nil"/>
              <w:right w:val="single" w:sz="6" w:space="0" w:color="auto"/>
            </w:tcBorders>
          </w:tcPr>
          <w:p w14:paraId="6F0D86CC" w14:textId="77777777" w:rsidR="00C734FC" w:rsidRPr="005A651B" w:rsidRDefault="00C734FC" w:rsidP="00C734FC">
            <w:pPr>
              <w:pStyle w:val="Tabletext"/>
              <w:rPr>
                <w:sz w:val="14"/>
                <w:szCs w:val="14"/>
              </w:rPr>
            </w:pPr>
            <w:r w:rsidRPr="005A651B">
              <w:rPr>
                <w:sz w:val="14"/>
                <w:szCs w:val="14"/>
              </w:rPr>
              <w:t xml:space="preserve">Receiving terrestrial </w:t>
            </w:r>
            <w:r w:rsidRPr="005A651B">
              <w:rPr>
                <w:sz w:val="14"/>
                <w:szCs w:val="14"/>
              </w:rPr>
              <w:br/>
              <w:t>service designations</w:t>
            </w:r>
          </w:p>
        </w:tc>
        <w:tc>
          <w:tcPr>
            <w:tcW w:w="865" w:type="dxa"/>
            <w:tcBorders>
              <w:top w:val="single" w:sz="6" w:space="0" w:color="auto"/>
              <w:left w:val="single" w:sz="6" w:space="0" w:color="auto"/>
              <w:bottom w:val="single" w:sz="6" w:space="0" w:color="auto"/>
              <w:right w:val="single" w:sz="6" w:space="0" w:color="auto"/>
            </w:tcBorders>
          </w:tcPr>
          <w:p w14:paraId="74F92F9A" w14:textId="77777777" w:rsidR="00C734FC" w:rsidRPr="005A651B" w:rsidRDefault="00C734FC" w:rsidP="00C734FC">
            <w:pPr>
              <w:pStyle w:val="Tabletext"/>
              <w:jc w:val="center"/>
              <w:rPr>
                <w:sz w:val="14"/>
                <w:szCs w:val="14"/>
              </w:rPr>
            </w:pPr>
            <w:r w:rsidRPr="005A651B">
              <w:rPr>
                <w:sz w:val="14"/>
                <w:szCs w:val="14"/>
              </w:rPr>
              <w:t>Fixed,</w:t>
            </w:r>
            <w:r w:rsidRPr="005A651B">
              <w:rPr>
                <w:sz w:val="14"/>
                <w:szCs w:val="14"/>
              </w:rPr>
              <w:br/>
              <w:t>mobile</w:t>
            </w:r>
          </w:p>
        </w:tc>
        <w:tc>
          <w:tcPr>
            <w:tcW w:w="1158" w:type="dxa"/>
            <w:gridSpan w:val="2"/>
            <w:tcBorders>
              <w:top w:val="single" w:sz="6" w:space="0" w:color="auto"/>
              <w:left w:val="single" w:sz="6" w:space="0" w:color="auto"/>
              <w:bottom w:val="single" w:sz="6" w:space="0" w:color="auto"/>
              <w:right w:val="single" w:sz="6" w:space="0" w:color="auto"/>
            </w:tcBorders>
          </w:tcPr>
          <w:p w14:paraId="16A40B94" w14:textId="77777777" w:rsidR="00C734FC" w:rsidRPr="005A651B" w:rsidRDefault="00C734FC" w:rsidP="00C734FC">
            <w:pPr>
              <w:pStyle w:val="Tabletext"/>
              <w:jc w:val="center"/>
              <w:rPr>
                <w:sz w:val="14"/>
                <w:szCs w:val="14"/>
              </w:rPr>
            </w:pPr>
            <w:r>
              <w:rPr>
                <w:sz w:val="14"/>
                <w:szCs w:val="14"/>
              </w:rPr>
              <w:t>M</w:t>
            </w:r>
            <w:r w:rsidRPr="005A651B">
              <w:rPr>
                <w:sz w:val="14"/>
                <w:szCs w:val="14"/>
              </w:rPr>
              <w:t>eteorological aids</w:t>
            </w:r>
          </w:p>
        </w:tc>
        <w:tc>
          <w:tcPr>
            <w:tcW w:w="1045" w:type="dxa"/>
            <w:tcBorders>
              <w:top w:val="single" w:sz="6" w:space="0" w:color="auto"/>
              <w:left w:val="single" w:sz="6" w:space="0" w:color="auto"/>
              <w:bottom w:val="single" w:sz="6" w:space="0" w:color="auto"/>
              <w:right w:val="single" w:sz="6" w:space="0" w:color="auto"/>
            </w:tcBorders>
          </w:tcPr>
          <w:p w14:paraId="2E5CDE25" w14:textId="77777777" w:rsidR="00C734FC" w:rsidRPr="005A651B" w:rsidRDefault="00C734FC" w:rsidP="00C734FC">
            <w:pPr>
              <w:pStyle w:val="Tabletext"/>
              <w:jc w:val="center"/>
              <w:rPr>
                <w:sz w:val="14"/>
                <w:szCs w:val="14"/>
              </w:rPr>
            </w:pPr>
            <w:r w:rsidRPr="005A651B">
              <w:rPr>
                <w:sz w:val="14"/>
                <w:szCs w:val="14"/>
              </w:rPr>
              <w:t>Amateur, radiolocation</w:t>
            </w:r>
            <w:r w:rsidRPr="005A651B">
              <w:rPr>
                <w:sz w:val="14"/>
                <w:szCs w:val="14"/>
              </w:rPr>
              <w:br/>
              <w:t>fixed,</w:t>
            </w:r>
            <w:r w:rsidRPr="005A651B">
              <w:rPr>
                <w:sz w:val="14"/>
                <w:szCs w:val="14"/>
              </w:rPr>
              <w:br/>
              <w:t>mobile</w:t>
            </w:r>
          </w:p>
        </w:tc>
        <w:tc>
          <w:tcPr>
            <w:tcW w:w="1041" w:type="dxa"/>
            <w:tcBorders>
              <w:top w:val="single" w:sz="6" w:space="0" w:color="auto"/>
              <w:left w:val="single" w:sz="6" w:space="0" w:color="auto"/>
              <w:bottom w:val="single" w:sz="6" w:space="0" w:color="auto"/>
              <w:right w:val="single" w:sz="6" w:space="0" w:color="auto"/>
            </w:tcBorders>
          </w:tcPr>
          <w:p w14:paraId="3BC2FFD1" w14:textId="77777777" w:rsidR="00C734FC" w:rsidRPr="005A651B" w:rsidRDefault="00C734FC" w:rsidP="00C734FC">
            <w:pPr>
              <w:pStyle w:val="Tabletext"/>
              <w:jc w:val="center"/>
              <w:rPr>
                <w:sz w:val="14"/>
                <w:szCs w:val="14"/>
              </w:rPr>
            </w:pPr>
            <w:r w:rsidRPr="005A651B">
              <w:rPr>
                <w:sz w:val="14"/>
                <w:szCs w:val="14"/>
              </w:rPr>
              <w:t>Fixed,</w:t>
            </w:r>
            <w:r w:rsidRPr="005A651B">
              <w:rPr>
                <w:sz w:val="14"/>
                <w:szCs w:val="14"/>
              </w:rPr>
              <w:br/>
              <w:t>mobile,</w:t>
            </w:r>
            <w:r w:rsidRPr="005A651B">
              <w:rPr>
                <w:sz w:val="14"/>
                <w:szCs w:val="14"/>
              </w:rPr>
              <w:br/>
              <w:t>radio-</w:t>
            </w:r>
            <w:r w:rsidRPr="005A651B">
              <w:rPr>
                <w:sz w:val="14"/>
                <w:szCs w:val="14"/>
              </w:rPr>
              <w:br/>
              <w:t>location</w:t>
            </w:r>
          </w:p>
        </w:tc>
        <w:tc>
          <w:tcPr>
            <w:tcW w:w="1242" w:type="dxa"/>
            <w:tcBorders>
              <w:top w:val="single" w:sz="6" w:space="0" w:color="auto"/>
              <w:left w:val="single" w:sz="6" w:space="0" w:color="auto"/>
              <w:bottom w:val="single" w:sz="6" w:space="0" w:color="auto"/>
              <w:right w:val="single" w:sz="6" w:space="0" w:color="auto"/>
            </w:tcBorders>
          </w:tcPr>
          <w:p w14:paraId="42DCCE9D" w14:textId="77777777" w:rsidR="00C734FC" w:rsidRPr="005A651B" w:rsidRDefault="00C734FC" w:rsidP="00C734FC">
            <w:pPr>
              <w:pStyle w:val="Tabletext"/>
              <w:jc w:val="center"/>
              <w:rPr>
                <w:sz w:val="14"/>
                <w:szCs w:val="14"/>
              </w:rPr>
            </w:pPr>
            <w:r w:rsidRPr="005A651B">
              <w:rPr>
                <w:sz w:val="14"/>
                <w:szCs w:val="14"/>
              </w:rPr>
              <w:t>Fixed, mobile</w:t>
            </w:r>
            <w:r w:rsidRPr="005A651B">
              <w:rPr>
                <w:sz w:val="14"/>
                <w:szCs w:val="14"/>
              </w:rPr>
              <w:br/>
              <w:t>broadcasting,</w:t>
            </w:r>
            <w:r w:rsidRPr="005A651B">
              <w:rPr>
                <w:sz w:val="14"/>
                <w:szCs w:val="14"/>
              </w:rPr>
              <w:br/>
              <w:t xml:space="preserve">aeronautical </w:t>
            </w:r>
            <w:proofErr w:type="spellStart"/>
            <w:r w:rsidRPr="005A651B">
              <w:rPr>
                <w:sz w:val="14"/>
                <w:szCs w:val="14"/>
              </w:rPr>
              <w:t>radionavigation</w:t>
            </w:r>
            <w:proofErr w:type="spellEnd"/>
          </w:p>
        </w:tc>
        <w:tc>
          <w:tcPr>
            <w:tcW w:w="1225" w:type="dxa"/>
            <w:gridSpan w:val="2"/>
            <w:tcBorders>
              <w:top w:val="single" w:sz="6" w:space="0" w:color="auto"/>
              <w:left w:val="single" w:sz="6" w:space="0" w:color="auto"/>
              <w:bottom w:val="single" w:sz="6" w:space="0" w:color="auto"/>
              <w:right w:val="single" w:sz="6" w:space="0" w:color="auto"/>
            </w:tcBorders>
          </w:tcPr>
          <w:p w14:paraId="2BEF4723" w14:textId="77777777" w:rsidR="00C734FC" w:rsidRPr="005A651B" w:rsidRDefault="00C734FC" w:rsidP="00C734FC">
            <w:pPr>
              <w:pStyle w:val="Tabletext"/>
              <w:jc w:val="center"/>
              <w:rPr>
                <w:sz w:val="14"/>
                <w:szCs w:val="14"/>
              </w:rPr>
            </w:pPr>
            <w:r w:rsidRPr="005A651B">
              <w:rPr>
                <w:sz w:val="14"/>
                <w:szCs w:val="14"/>
              </w:rPr>
              <w:t>Fixed, mobile</w:t>
            </w:r>
          </w:p>
        </w:tc>
        <w:tc>
          <w:tcPr>
            <w:tcW w:w="1206" w:type="dxa"/>
            <w:tcBorders>
              <w:top w:val="single" w:sz="6" w:space="0" w:color="auto"/>
              <w:left w:val="single" w:sz="6" w:space="0" w:color="auto"/>
              <w:bottom w:val="single" w:sz="6" w:space="0" w:color="auto"/>
              <w:right w:val="single" w:sz="6" w:space="0" w:color="auto"/>
            </w:tcBorders>
          </w:tcPr>
          <w:p w14:paraId="1588C4FC" w14:textId="77777777" w:rsidR="00C734FC" w:rsidRPr="005A651B" w:rsidRDefault="00C734FC" w:rsidP="00C734FC">
            <w:pPr>
              <w:pStyle w:val="Tabletext"/>
              <w:jc w:val="center"/>
              <w:rPr>
                <w:sz w:val="14"/>
                <w:szCs w:val="14"/>
              </w:rPr>
            </w:pPr>
            <w:r w:rsidRPr="005A651B">
              <w:rPr>
                <w:sz w:val="14"/>
                <w:szCs w:val="14"/>
              </w:rPr>
              <w:t>Aeronautical</w:t>
            </w:r>
            <w:r w:rsidRPr="005A651B">
              <w:rPr>
                <w:sz w:val="14"/>
                <w:szCs w:val="14"/>
              </w:rPr>
              <w:br/>
            </w:r>
            <w:proofErr w:type="spellStart"/>
            <w:r w:rsidRPr="005A651B">
              <w:rPr>
                <w:sz w:val="14"/>
                <w:szCs w:val="14"/>
              </w:rPr>
              <w:t>radionavigation</w:t>
            </w:r>
            <w:proofErr w:type="spellEnd"/>
          </w:p>
        </w:tc>
        <w:tc>
          <w:tcPr>
            <w:tcW w:w="1191" w:type="dxa"/>
            <w:gridSpan w:val="2"/>
            <w:tcBorders>
              <w:top w:val="single" w:sz="6" w:space="0" w:color="auto"/>
              <w:left w:val="single" w:sz="6" w:space="0" w:color="auto"/>
              <w:bottom w:val="single" w:sz="6" w:space="0" w:color="auto"/>
              <w:right w:val="single" w:sz="6" w:space="0" w:color="auto"/>
            </w:tcBorders>
          </w:tcPr>
          <w:p w14:paraId="3AF9C506" w14:textId="77777777" w:rsidR="00C734FC" w:rsidRPr="005A651B" w:rsidRDefault="00C734FC" w:rsidP="00C734FC">
            <w:pPr>
              <w:pStyle w:val="Tabletext"/>
              <w:jc w:val="center"/>
              <w:rPr>
                <w:sz w:val="14"/>
                <w:szCs w:val="14"/>
              </w:rPr>
            </w:pPr>
            <w:r w:rsidRPr="005A651B">
              <w:rPr>
                <w:sz w:val="14"/>
                <w:szCs w:val="14"/>
              </w:rPr>
              <w:t>Fixed,</w:t>
            </w:r>
            <w:r w:rsidRPr="005A651B">
              <w:rPr>
                <w:sz w:val="14"/>
                <w:szCs w:val="14"/>
              </w:rPr>
              <w:br/>
              <w:t>mobile</w:t>
            </w:r>
          </w:p>
        </w:tc>
        <w:tc>
          <w:tcPr>
            <w:tcW w:w="1298" w:type="dxa"/>
            <w:gridSpan w:val="2"/>
            <w:tcBorders>
              <w:top w:val="single" w:sz="6" w:space="0" w:color="auto"/>
              <w:left w:val="single" w:sz="6" w:space="0" w:color="auto"/>
              <w:bottom w:val="single" w:sz="6" w:space="0" w:color="auto"/>
              <w:right w:val="single" w:sz="6" w:space="0" w:color="auto"/>
            </w:tcBorders>
          </w:tcPr>
          <w:p w14:paraId="1B0849FA" w14:textId="77777777" w:rsidR="00C734FC" w:rsidRPr="005A651B" w:rsidRDefault="00C734FC" w:rsidP="00C734FC">
            <w:pPr>
              <w:pStyle w:val="Tabletext"/>
              <w:jc w:val="center"/>
              <w:rPr>
                <w:sz w:val="14"/>
                <w:szCs w:val="14"/>
              </w:rPr>
            </w:pPr>
            <w:r w:rsidRPr="005A651B">
              <w:rPr>
                <w:sz w:val="14"/>
                <w:szCs w:val="14"/>
              </w:rPr>
              <w:t>Fixed, mobile</w:t>
            </w:r>
          </w:p>
        </w:tc>
        <w:tc>
          <w:tcPr>
            <w:tcW w:w="1035" w:type="dxa"/>
            <w:gridSpan w:val="2"/>
            <w:tcBorders>
              <w:top w:val="single" w:sz="6" w:space="0" w:color="auto"/>
              <w:left w:val="single" w:sz="6" w:space="0" w:color="auto"/>
              <w:bottom w:val="single" w:sz="6" w:space="0" w:color="auto"/>
              <w:right w:val="single" w:sz="6" w:space="0" w:color="auto"/>
            </w:tcBorders>
          </w:tcPr>
          <w:p w14:paraId="280ACAA6" w14:textId="77777777" w:rsidR="00C734FC" w:rsidRPr="005A651B" w:rsidRDefault="00C734FC" w:rsidP="00C734FC">
            <w:pPr>
              <w:pStyle w:val="Tabletext"/>
              <w:jc w:val="center"/>
              <w:rPr>
                <w:sz w:val="14"/>
                <w:szCs w:val="14"/>
              </w:rPr>
            </w:pPr>
            <w:r w:rsidRPr="005A651B">
              <w:rPr>
                <w:sz w:val="14"/>
                <w:szCs w:val="14"/>
              </w:rPr>
              <w:t>Fixed, mobile</w:t>
            </w:r>
          </w:p>
        </w:tc>
        <w:tc>
          <w:tcPr>
            <w:tcW w:w="966" w:type="dxa"/>
            <w:gridSpan w:val="2"/>
            <w:tcBorders>
              <w:top w:val="single" w:sz="6" w:space="0" w:color="auto"/>
              <w:left w:val="single" w:sz="6" w:space="0" w:color="auto"/>
              <w:bottom w:val="single" w:sz="6" w:space="0" w:color="auto"/>
              <w:right w:val="single" w:sz="6" w:space="0" w:color="auto"/>
            </w:tcBorders>
          </w:tcPr>
          <w:p w14:paraId="410CF914" w14:textId="77777777" w:rsidR="00C734FC" w:rsidRPr="005A651B" w:rsidRDefault="00C734FC" w:rsidP="00C734FC">
            <w:pPr>
              <w:pStyle w:val="Tabletext"/>
              <w:jc w:val="center"/>
              <w:rPr>
                <w:sz w:val="14"/>
                <w:szCs w:val="14"/>
              </w:rPr>
            </w:pPr>
            <w:r w:rsidRPr="005A651B">
              <w:rPr>
                <w:sz w:val="14"/>
                <w:szCs w:val="14"/>
              </w:rPr>
              <w:t>Fixed, mobile</w:t>
            </w:r>
          </w:p>
        </w:tc>
      </w:tr>
      <w:tr w:rsidR="00C734FC" w:rsidRPr="005A651B" w14:paraId="7A971FE2" w14:textId="77777777" w:rsidTr="00B96537">
        <w:trPr>
          <w:cantSplit/>
          <w:jc w:val="center"/>
        </w:trPr>
        <w:tc>
          <w:tcPr>
            <w:tcW w:w="2187" w:type="dxa"/>
            <w:gridSpan w:val="2"/>
            <w:tcBorders>
              <w:top w:val="single" w:sz="6" w:space="0" w:color="auto"/>
              <w:left w:val="single" w:sz="6" w:space="0" w:color="auto"/>
              <w:bottom w:val="nil"/>
              <w:right w:val="single" w:sz="6" w:space="0" w:color="auto"/>
            </w:tcBorders>
          </w:tcPr>
          <w:p w14:paraId="36C86218" w14:textId="77777777" w:rsidR="00C734FC" w:rsidRPr="005A651B" w:rsidRDefault="00C734FC" w:rsidP="00C734FC">
            <w:pPr>
              <w:pStyle w:val="Tabletext"/>
              <w:rPr>
                <w:sz w:val="14"/>
                <w:szCs w:val="14"/>
              </w:rPr>
            </w:pPr>
            <w:r w:rsidRPr="005A651B">
              <w:rPr>
                <w:sz w:val="14"/>
                <w:szCs w:val="14"/>
              </w:rPr>
              <w:t>Method to be used</w:t>
            </w:r>
          </w:p>
        </w:tc>
        <w:tc>
          <w:tcPr>
            <w:tcW w:w="865" w:type="dxa"/>
            <w:tcBorders>
              <w:top w:val="single" w:sz="6" w:space="0" w:color="auto"/>
              <w:left w:val="single" w:sz="6" w:space="0" w:color="auto"/>
              <w:bottom w:val="single" w:sz="6" w:space="0" w:color="auto"/>
              <w:right w:val="single" w:sz="6" w:space="0" w:color="auto"/>
            </w:tcBorders>
          </w:tcPr>
          <w:p w14:paraId="4068116E" w14:textId="77777777" w:rsidR="00C734FC" w:rsidRPr="005A651B" w:rsidRDefault="00C734FC" w:rsidP="00C734FC">
            <w:pPr>
              <w:pStyle w:val="Tabletext"/>
              <w:jc w:val="center"/>
              <w:rPr>
                <w:sz w:val="14"/>
                <w:szCs w:val="14"/>
              </w:rPr>
            </w:pPr>
            <w:r>
              <w:rPr>
                <w:sz w:val="14"/>
                <w:szCs w:val="14"/>
              </w:rPr>
              <w:t>§ </w:t>
            </w:r>
            <w:r w:rsidRPr="005A651B">
              <w:rPr>
                <w:sz w:val="14"/>
                <w:szCs w:val="14"/>
              </w:rPr>
              <w:t xml:space="preserve">2.1, </w:t>
            </w:r>
            <w:r>
              <w:rPr>
                <w:sz w:val="14"/>
                <w:szCs w:val="14"/>
              </w:rPr>
              <w:t>§ </w:t>
            </w:r>
            <w:r w:rsidRPr="005A651B">
              <w:rPr>
                <w:sz w:val="14"/>
                <w:szCs w:val="14"/>
              </w:rPr>
              <w:t>2.2</w:t>
            </w:r>
          </w:p>
        </w:tc>
        <w:tc>
          <w:tcPr>
            <w:tcW w:w="1158" w:type="dxa"/>
            <w:gridSpan w:val="2"/>
            <w:tcBorders>
              <w:top w:val="single" w:sz="6" w:space="0" w:color="auto"/>
              <w:left w:val="single" w:sz="6" w:space="0" w:color="auto"/>
              <w:bottom w:val="single" w:sz="6" w:space="0" w:color="auto"/>
              <w:right w:val="single" w:sz="6" w:space="0" w:color="auto"/>
            </w:tcBorders>
          </w:tcPr>
          <w:p w14:paraId="73717336" w14:textId="77777777" w:rsidR="00C734FC" w:rsidRPr="005A651B" w:rsidRDefault="00C734FC" w:rsidP="00C734FC">
            <w:pPr>
              <w:pStyle w:val="Tabletext"/>
              <w:jc w:val="center"/>
              <w:rPr>
                <w:sz w:val="14"/>
                <w:szCs w:val="14"/>
              </w:rPr>
            </w:pPr>
            <w:r>
              <w:rPr>
                <w:sz w:val="14"/>
                <w:szCs w:val="14"/>
              </w:rPr>
              <w:t>§ </w:t>
            </w:r>
            <w:r w:rsidRPr="005A651B">
              <w:rPr>
                <w:sz w:val="14"/>
                <w:szCs w:val="14"/>
              </w:rPr>
              <w:t xml:space="preserve">2.1, </w:t>
            </w:r>
            <w:r>
              <w:rPr>
                <w:sz w:val="14"/>
                <w:szCs w:val="14"/>
              </w:rPr>
              <w:t>§ </w:t>
            </w:r>
            <w:r w:rsidRPr="005A651B">
              <w:rPr>
                <w:sz w:val="14"/>
                <w:szCs w:val="14"/>
              </w:rPr>
              <w:t>2.2</w:t>
            </w:r>
          </w:p>
        </w:tc>
        <w:tc>
          <w:tcPr>
            <w:tcW w:w="1045" w:type="dxa"/>
            <w:tcBorders>
              <w:top w:val="single" w:sz="6" w:space="0" w:color="auto"/>
              <w:left w:val="single" w:sz="6" w:space="0" w:color="auto"/>
              <w:bottom w:val="single" w:sz="6" w:space="0" w:color="auto"/>
              <w:right w:val="single" w:sz="6" w:space="0" w:color="auto"/>
            </w:tcBorders>
          </w:tcPr>
          <w:p w14:paraId="625DDF0B" w14:textId="77777777" w:rsidR="00C734FC" w:rsidRPr="005A651B" w:rsidRDefault="00C734FC" w:rsidP="00C734FC">
            <w:pPr>
              <w:pStyle w:val="Tabletext"/>
              <w:jc w:val="center"/>
              <w:rPr>
                <w:sz w:val="14"/>
                <w:szCs w:val="14"/>
              </w:rPr>
            </w:pPr>
            <w:r>
              <w:rPr>
                <w:sz w:val="14"/>
                <w:szCs w:val="14"/>
              </w:rPr>
              <w:t>§ </w:t>
            </w:r>
            <w:r w:rsidRPr="005A651B">
              <w:rPr>
                <w:sz w:val="14"/>
                <w:szCs w:val="14"/>
              </w:rPr>
              <w:t xml:space="preserve">2.1, </w:t>
            </w:r>
            <w:r>
              <w:rPr>
                <w:sz w:val="14"/>
                <w:szCs w:val="14"/>
              </w:rPr>
              <w:t>§ </w:t>
            </w:r>
            <w:r w:rsidRPr="005A651B">
              <w:rPr>
                <w:sz w:val="14"/>
                <w:szCs w:val="14"/>
              </w:rPr>
              <w:t>2.2</w:t>
            </w:r>
          </w:p>
        </w:tc>
        <w:tc>
          <w:tcPr>
            <w:tcW w:w="1041" w:type="dxa"/>
            <w:tcBorders>
              <w:top w:val="single" w:sz="6" w:space="0" w:color="auto"/>
              <w:left w:val="single" w:sz="6" w:space="0" w:color="auto"/>
              <w:bottom w:val="single" w:sz="6" w:space="0" w:color="auto"/>
              <w:right w:val="single" w:sz="6" w:space="0" w:color="auto"/>
            </w:tcBorders>
          </w:tcPr>
          <w:p w14:paraId="46428FB9" w14:textId="77777777" w:rsidR="00C734FC" w:rsidRPr="005A651B" w:rsidRDefault="00C734FC" w:rsidP="00C734FC">
            <w:pPr>
              <w:pStyle w:val="Tabletext"/>
              <w:jc w:val="center"/>
              <w:rPr>
                <w:sz w:val="14"/>
                <w:szCs w:val="14"/>
              </w:rPr>
            </w:pPr>
            <w:r>
              <w:rPr>
                <w:sz w:val="14"/>
                <w:szCs w:val="14"/>
              </w:rPr>
              <w:t>§ </w:t>
            </w:r>
            <w:r w:rsidRPr="005A651B">
              <w:rPr>
                <w:sz w:val="14"/>
                <w:szCs w:val="14"/>
              </w:rPr>
              <w:t xml:space="preserve">2.1, </w:t>
            </w:r>
            <w:r>
              <w:rPr>
                <w:sz w:val="14"/>
                <w:szCs w:val="14"/>
              </w:rPr>
              <w:t>§ </w:t>
            </w:r>
            <w:r w:rsidRPr="005A651B">
              <w:rPr>
                <w:sz w:val="14"/>
                <w:szCs w:val="14"/>
              </w:rPr>
              <w:t>2.2</w:t>
            </w:r>
          </w:p>
        </w:tc>
        <w:tc>
          <w:tcPr>
            <w:tcW w:w="1242" w:type="dxa"/>
            <w:tcBorders>
              <w:top w:val="single" w:sz="6" w:space="0" w:color="auto"/>
              <w:left w:val="single" w:sz="6" w:space="0" w:color="auto"/>
              <w:bottom w:val="single" w:sz="6" w:space="0" w:color="auto"/>
              <w:right w:val="single" w:sz="6" w:space="0" w:color="auto"/>
            </w:tcBorders>
          </w:tcPr>
          <w:p w14:paraId="0290872D" w14:textId="77777777" w:rsidR="00C734FC" w:rsidRPr="005A651B" w:rsidRDefault="00C734FC" w:rsidP="00C734FC">
            <w:pPr>
              <w:pStyle w:val="Tabletext"/>
              <w:jc w:val="center"/>
              <w:rPr>
                <w:sz w:val="14"/>
                <w:szCs w:val="14"/>
              </w:rPr>
            </w:pPr>
            <w:r>
              <w:rPr>
                <w:sz w:val="14"/>
                <w:szCs w:val="14"/>
              </w:rPr>
              <w:t>§ </w:t>
            </w:r>
            <w:r w:rsidRPr="005A651B">
              <w:rPr>
                <w:sz w:val="14"/>
                <w:szCs w:val="14"/>
              </w:rPr>
              <w:t>1.4.6</w:t>
            </w:r>
          </w:p>
        </w:tc>
        <w:tc>
          <w:tcPr>
            <w:tcW w:w="1225" w:type="dxa"/>
            <w:gridSpan w:val="2"/>
            <w:tcBorders>
              <w:top w:val="single" w:sz="6" w:space="0" w:color="auto"/>
              <w:left w:val="single" w:sz="6" w:space="0" w:color="auto"/>
              <w:bottom w:val="single" w:sz="6" w:space="0" w:color="auto"/>
              <w:right w:val="single" w:sz="6" w:space="0" w:color="auto"/>
            </w:tcBorders>
          </w:tcPr>
          <w:p w14:paraId="7D9E6A17" w14:textId="77777777" w:rsidR="00C734FC" w:rsidRPr="005A651B" w:rsidRDefault="00C734FC" w:rsidP="00C734FC">
            <w:pPr>
              <w:pStyle w:val="Tabletext"/>
              <w:jc w:val="center"/>
              <w:rPr>
                <w:sz w:val="14"/>
                <w:szCs w:val="14"/>
              </w:rPr>
            </w:pPr>
            <w:r>
              <w:rPr>
                <w:sz w:val="14"/>
                <w:szCs w:val="14"/>
              </w:rPr>
              <w:t>§ </w:t>
            </w:r>
            <w:r w:rsidRPr="005A651B">
              <w:rPr>
                <w:sz w:val="14"/>
                <w:szCs w:val="14"/>
              </w:rPr>
              <w:t xml:space="preserve">2.1, </w:t>
            </w:r>
            <w:r>
              <w:rPr>
                <w:sz w:val="14"/>
                <w:szCs w:val="14"/>
              </w:rPr>
              <w:t>§ </w:t>
            </w:r>
            <w:r w:rsidRPr="005A651B">
              <w:rPr>
                <w:sz w:val="14"/>
                <w:szCs w:val="14"/>
              </w:rPr>
              <w:t>2.2</w:t>
            </w:r>
          </w:p>
        </w:tc>
        <w:tc>
          <w:tcPr>
            <w:tcW w:w="1206" w:type="dxa"/>
            <w:tcBorders>
              <w:top w:val="single" w:sz="6" w:space="0" w:color="auto"/>
              <w:left w:val="single" w:sz="6" w:space="0" w:color="auto"/>
              <w:bottom w:val="single" w:sz="6" w:space="0" w:color="auto"/>
              <w:right w:val="single" w:sz="6" w:space="0" w:color="auto"/>
            </w:tcBorders>
          </w:tcPr>
          <w:p w14:paraId="4158DCA9" w14:textId="77777777" w:rsidR="00C734FC" w:rsidRPr="005A651B" w:rsidRDefault="00C734FC" w:rsidP="00C734FC">
            <w:pPr>
              <w:pStyle w:val="Tabletext"/>
              <w:jc w:val="center"/>
              <w:rPr>
                <w:sz w:val="14"/>
                <w:szCs w:val="14"/>
              </w:rPr>
            </w:pPr>
            <w:r>
              <w:rPr>
                <w:sz w:val="14"/>
                <w:szCs w:val="14"/>
              </w:rPr>
              <w:t>§ </w:t>
            </w:r>
            <w:r w:rsidRPr="005A651B">
              <w:rPr>
                <w:sz w:val="14"/>
                <w:szCs w:val="14"/>
              </w:rPr>
              <w:t>1.4.6</w:t>
            </w:r>
          </w:p>
        </w:tc>
        <w:tc>
          <w:tcPr>
            <w:tcW w:w="1191" w:type="dxa"/>
            <w:gridSpan w:val="2"/>
            <w:tcBorders>
              <w:top w:val="single" w:sz="6" w:space="0" w:color="auto"/>
              <w:left w:val="single" w:sz="6" w:space="0" w:color="auto"/>
              <w:bottom w:val="single" w:sz="6" w:space="0" w:color="auto"/>
              <w:right w:val="single" w:sz="6" w:space="0" w:color="auto"/>
            </w:tcBorders>
          </w:tcPr>
          <w:p w14:paraId="091603F5" w14:textId="77777777" w:rsidR="00C734FC" w:rsidRPr="005A651B" w:rsidRDefault="00C734FC" w:rsidP="00C734FC">
            <w:pPr>
              <w:pStyle w:val="Tabletext"/>
              <w:jc w:val="center"/>
              <w:rPr>
                <w:sz w:val="14"/>
                <w:szCs w:val="14"/>
              </w:rPr>
            </w:pPr>
            <w:r>
              <w:rPr>
                <w:sz w:val="14"/>
                <w:szCs w:val="14"/>
              </w:rPr>
              <w:t>§ </w:t>
            </w:r>
            <w:r w:rsidRPr="005A651B">
              <w:rPr>
                <w:sz w:val="14"/>
                <w:szCs w:val="14"/>
              </w:rPr>
              <w:t>1.4.6</w:t>
            </w:r>
          </w:p>
        </w:tc>
        <w:tc>
          <w:tcPr>
            <w:tcW w:w="1298" w:type="dxa"/>
            <w:gridSpan w:val="2"/>
            <w:tcBorders>
              <w:top w:val="single" w:sz="6" w:space="0" w:color="auto"/>
              <w:left w:val="single" w:sz="6" w:space="0" w:color="auto"/>
              <w:bottom w:val="single" w:sz="6" w:space="0" w:color="auto"/>
              <w:right w:val="single" w:sz="6" w:space="0" w:color="auto"/>
            </w:tcBorders>
          </w:tcPr>
          <w:p w14:paraId="2CA28933" w14:textId="77777777" w:rsidR="00C734FC" w:rsidRPr="005A651B" w:rsidRDefault="00C734FC" w:rsidP="00C734FC">
            <w:pPr>
              <w:pStyle w:val="Tabletext"/>
              <w:jc w:val="center"/>
              <w:rPr>
                <w:sz w:val="14"/>
                <w:szCs w:val="14"/>
              </w:rPr>
            </w:pPr>
            <w:r>
              <w:rPr>
                <w:sz w:val="14"/>
                <w:szCs w:val="14"/>
              </w:rPr>
              <w:t>§ </w:t>
            </w:r>
            <w:r w:rsidRPr="005A651B">
              <w:rPr>
                <w:sz w:val="14"/>
                <w:szCs w:val="14"/>
              </w:rPr>
              <w:t xml:space="preserve">2.1, </w:t>
            </w:r>
            <w:r>
              <w:rPr>
                <w:sz w:val="14"/>
                <w:szCs w:val="14"/>
              </w:rPr>
              <w:t>§ </w:t>
            </w:r>
            <w:r w:rsidRPr="005A651B">
              <w:rPr>
                <w:sz w:val="14"/>
                <w:szCs w:val="14"/>
              </w:rPr>
              <w:t>2.2</w:t>
            </w:r>
          </w:p>
        </w:tc>
        <w:tc>
          <w:tcPr>
            <w:tcW w:w="1035" w:type="dxa"/>
            <w:gridSpan w:val="2"/>
            <w:tcBorders>
              <w:top w:val="single" w:sz="6" w:space="0" w:color="auto"/>
              <w:left w:val="single" w:sz="6" w:space="0" w:color="auto"/>
              <w:bottom w:val="single" w:sz="6" w:space="0" w:color="auto"/>
              <w:right w:val="single" w:sz="6" w:space="0" w:color="auto"/>
            </w:tcBorders>
          </w:tcPr>
          <w:p w14:paraId="72763008" w14:textId="77777777" w:rsidR="00C734FC" w:rsidRPr="005A651B" w:rsidRDefault="00C734FC" w:rsidP="00C734FC">
            <w:pPr>
              <w:pStyle w:val="Tabletext"/>
              <w:jc w:val="center"/>
              <w:rPr>
                <w:sz w:val="14"/>
                <w:szCs w:val="14"/>
              </w:rPr>
            </w:pPr>
            <w:r>
              <w:rPr>
                <w:sz w:val="14"/>
                <w:szCs w:val="14"/>
              </w:rPr>
              <w:t>§ </w:t>
            </w:r>
            <w:r w:rsidRPr="005A651B">
              <w:rPr>
                <w:sz w:val="14"/>
                <w:szCs w:val="14"/>
              </w:rPr>
              <w:t>1.4.6</w:t>
            </w:r>
          </w:p>
        </w:tc>
        <w:tc>
          <w:tcPr>
            <w:tcW w:w="966" w:type="dxa"/>
            <w:gridSpan w:val="2"/>
            <w:tcBorders>
              <w:top w:val="single" w:sz="6" w:space="0" w:color="auto"/>
              <w:left w:val="single" w:sz="6" w:space="0" w:color="auto"/>
              <w:bottom w:val="single" w:sz="6" w:space="0" w:color="auto"/>
              <w:right w:val="single" w:sz="6" w:space="0" w:color="auto"/>
            </w:tcBorders>
          </w:tcPr>
          <w:p w14:paraId="3B1DA030" w14:textId="77777777" w:rsidR="00C734FC" w:rsidRPr="005A651B" w:rsidRDefault="00C734FC" w:rsidP="00C734FC">
            <w:pPr>
              <w:pStyle w:val="Tabletext"/>
              <w:jc w:val="center"/>
              <w:rPr>
                <w:sz w:val="14"/>
                <w:szCs w:val="14"/>
              </w:rPr>
            </w:pPr>
            <w:r>
              <w:rPr>
                <w:sz w:val="14"/>
                <w:szCs w:val="14"/>
              </w:rPr>
              <w:t>§ </w:t>
            </w:r>
            <w:r w:rsidRPr="005A651B">
              <w:rPr>
                <w:sz w:val="14"/>
                <w:szCs w:val="14"/>
              </w:rPr>
              <w:t xml:space="preserve">2.1, </w:t>
            </w:r>
            <w:r>
              <w:rPr>
                <w:sz w:val="14"/>
                <w:szCs w:val="14"/>
              </w:rPr>
              <w:t>§ </w:t>
            </w:r>
            <w:r w:rsidRPr="005A651B">
              <w:rPr>
                <w:sz w:val="14"/>
                <w:szCs w:val="14"/>
              </w:rPr>
              <w:t>2.2</w:t>
            </w:r>
          </w:p>
        </w:tc>
      </w:tr>
      <w:tr w:rsidR="00C734FC" w:rsidRPr="005A651B" w14:paraId="6FE43834" w14:textId="77777777" w:rsidTr="00B96537">
        <w:trPr>
          <w:cantSplit/>
          <w:jc w:val="center"/>
        </w:trPr>
        <w:tc>
          <w:tcPr>
            <w:tcW w:w="2187" w:type="dxa"/>
            <w:gridSpan w:val="2"/>
            <w:tcBorders>
              <w:top w:val="single" w:sz="6" w:space="0" w:color="auto"/>
              <w:left w:val="single" w:sz="6" w:space="0" w:color="auto"/>
              <w:bottom w:val="nil"/>
              <w:right w:val="single" w:sz="6" w:space="0" w:color="auto"/>
            </w:tcBorders>
          </w:tcPr>
          <w:p w14:paraId="12AF2820" w14:textId="77777777" w:rsidR="00C734FC" w:rsidRPr="005A651B" w:rsidRDefault="00C734FC" w:rsidP="00C734FC">
            <w:pPr>
              <w:pStyle w:val="Tabletext"/>
              <w:rPr>
                <w:sz w:val="14"/>
                <w:szCs w:val="14"/>
              </w:rPr>
            </w:pPr>
            <w:r w:rsidRPr="005A651B">
              <w:rPr>
                <w:sz w:val="14"/>
                <w:szCs w:val="14"/>
              </w:rPr>
              <w:t xml:space="preserve">Modulation at terrestrial station  </w:t>
            </w:r>
            <w:r w:rsidRPr="00F84B18">
              <w:rPr>
                <w:position w:val="4"/>
                <w:sz w:val="12"/>
                <w:szCs w:val="12"/>
              </w:rPr>
              <w:t>1</w:t>
            </w:r>
          </w:p>
        </w:tc>
        <w:tc>
          <w:tcPr>
            <w:tcW w:w="865" w:type="dxa"/>
            <w:tcBorders>
              <w:top w:val="single" w:sz="6" w:space="0" w:color="auto"/>
              <w:left w:val="single" w:sz="6" w:space="0" w:color="auto"/>
              <w:bottom w:val="single" w:sz="6" w:space="0" w:color="auto"/>
              <w:right w:val="single" w:sz="6" w:space="0" w:color="auto"/>
            </w:tcBorders>
          </w:tcPr>
          <w:p w14:paraId="64A31363" w14:textId="77777777" w:rsidR="00C734FC" w:rsidRPr="005A651B" w:rsidRDefault="00C734FC" w:rsidP="00C734FC">
            <w:pPr>
              <w:pStyle w:val="Tabletext"/>
              <w:jc w:val="center"/>
              <w:rPr>
                <w:sz w:val="14"/>
                <w:szCs w:val="14"/>
              </w:rPr>
            </w:pPr>
            <w:r w:rsidRPr="005A651B">
              <w:rPr>
                <w:sz w:val="14"/>
                <w:szCs w:val="14"/>
              </w:rPr>
              <w:t>A</w:t>
            </w:r>
          </w:p>
        </w:tc>
        <w:tc>
          <w:tcPr>
            <w:tcW w:w="579" w:type="dxa"/>
            <w:tcBorders>
              <w:top w:val="single" w:sz="6" w:space="0" w:color="auto"/>
              <w:left w:val="single" w:sz="6" w:space="0" w:color="auto"/>
              <w:bottom w:val="nil"/>
              <w:right w:val="single" w:sz="6" w:space="0" w:color="auto"/>
            </w:tcBorders>
          </w:tcPr>
          <w:p w14:paraId="5F2BACE8" w14:textId="77777777" w:rsidR="00C734FC" w:rsidRPr="005A651B" w:rsidRDefault="00C734FC" w:rsidP="00C734FC">
            <w:pPr>
              <w:pStyle w:val="Tabletext"/>
              <w:jc w:val="center"/>
              <w:rPr>
                <w:sz w:val="14"/>
                <w:szCs w:val="14"/>
              </w:rPr>
            </w:pPr>
            <w:r w:rsidRPr="005A651B">
              <w:rPr>
                <w:sz w:val="14"/>
                <w:szCs w:val="14"/>
              </w:rPr>
              <w:t>A</w:t>
            </w:r>
          </w:p>
        </w:tc>
        <w:tc>
          <w:tcPr>
            <w:tcW w:w="579" w:type="dxa"/>
            <w:tcBorders>
              <w:top w:val="single" w:sz="6" w:space="0" w:color="auto"/>
              <w:left w:val="single" w:sz="6" w:space="0" w:color="auto"/>
              <w:bottom w:val="nil"/>
              <w:right w:val="single" w:sz="6" w:space="0" w:color="auto"/>
            </w:tcBorders>
          </w:tcPr>
          <w:p w14:paraId="2995285C" w14:textId="77777777" w:rsidR="00C734FC" w:rsidRPr="005A651B" w:rsidRDefault="00C734FC" w:rsidP="00C734FC">
            <w:pPr>
              <w:pStyle w:val="Tabletext"/>
              <w:jc w:val="center"/>
              <w:rPr>
                <w:sz w:val="14"/>
                <w:szCs w:val="14"/>
              </w:rPr>
            </w:pPr>
            <w:r w:rsidRPr="005A651B">
              <w:rPr>
                <w:sz w:val="14"/>
                <w:szCs w:val="14"/>
              </w:rPr>
              <w:t>N</w:t>
            </w:r>
          </w:p>
        </w:tc>
        <w:tc>
          <w:tcPr>
            <w:tcW w:w="1045" w:type="dxa"/>
            <w:tcBorders>
              <w:top w:val="single" w:sz="6" w:space="0" w:color="auto"/>
              <w:left w:val="single" w:sz="6" w:space="0" w:color="auto"/>
              <w:bottom w:val="single" w:sz="6" w:space="0" w:color="auto"/>
              <w:right w:val="single" w:sz="6" w:space="0" w:color="auto"/>
            </w:tcBorders>
          </w:tcPr>
          <w:p w14:paraId="5A3A105C" w14:textId="77777777" w:rsidR="00C734FC" w:rsidRPr="005A651B" w:rsidRDefault="00C734FC" w:rsidP="00C734FC">
            <w:pPr>
              <w:pStyle w:val="Tabletext"/>
              <w:jc w:val="center"/>
              <w:rPr>
                <w:sz w:val="14"/>
                <w:szCs w:val="14"/>
              </w:rPr>
            </w:pPr>
          </w:p>
        </w:tc>
        <w:tc>
          <w:tcPr>
            <w:tcW w:w="1041" w:type="dxa"/>
            <w:tcBorders>
              <w:top w:val="single" w:sz="6" w:space="0" w:color="auto"/>
              <w:left w:val="single" w:sz="6" w:space="0" w:color="auto"/>
              <w:bottom w:val="single" w:sz="6" w:space="0" w:color="auto"/>
              <w:right w:val="single" w:sz="6" w:space="0" w:color="auto"/>
            </w:tcBorders>
          </w:tcPr>
          <w:p w14:paraId="00928972" w14:textId="77777777" w:rsidR="00C734FC" w:rsidRPr="005A651B" w:rsidRDefault="00C734FC" w:rsidP="00C734FC">
            <w:pPr>
              <w:pStyle w:val="Tabletext"/>
              <w:jc w:val="center"/>
              <w:rPr>
                <w:sz w:val="14"/>
                <w:szCs w:val="14"/>
              </w:rPr>
            </w:pPr>
            <w:r w:rsidRPr="005A651B">
              <w:rPr>
                <w:sz w:val="14"/>
                <w:szCs w:val="14"/>
              </w:rPr>
              <w:t>A and N</w:t>
            </w:r>
          </w:p>
        </w:tc>
        <w:tc>
          <w:tcPr>
            <w:tcW w:w="1242" w:type="dxa"/>
            <w:tcBorders>
              <w:top w:val="single" w:sz="6" w:space="0" w:color="auto"/>
              <w:left w:val="single" w:sz="6" w:space="0" w:color="auto"/>
              <w:bottom w:val="single" w:sz="6" w:space="0" w:color="auto"/>
              <w:right w:val="single" w:sz="6" w:space="0" w:color="auto"/>
            </w:tcBorders>
          </w:tcPr>
          <w:p w14:paraId="10AF7CBC" w14:textId="77777777" w:rsidR="00C734FC" w:rsidRPr="005A651B" w:rsidRDefault="00C734FC" w:rsidP="00C734FC">
            <w:pPr>
              <w:pStyle w:val="Tabletext"/>
              <w:jc w:val="center"/>
              <w:rPr>
                <w:sz w:val="14"/>
                <w:szCs w:val="14"/>
              </w:rPr>
            </w:pPr>
            <w:r w:rsidRPr="005A651B">
              <w:rPr>
                <w:sz w:val="14"/>
                <w:szCs w:val="14"/>
              </w:rPr>
              <w:t>A and N</w:t>
            </w:r>
          </w:p>
        </w:tc>
        <w:tc>
          <w:tcPr>
            <w:tcW w:w="594" w:type="dxa"/>
            <w:tcBorders>
              <w:top w:val="single" w:sz="6" w:space="0" w:color="auto"/>
              <w:left w:val="single" w:sz="6" w:space="0" w:color="auto"/>
              <w:bottom w:val="single" w:sz="6" w:space="0" w:color="auto"/>
              <w:right w:val="single" w:sz="6" w:space="0" w:color="auto"/>
            </w:tcBorders>
          </w:tcPr>
          <w:p w14:paraId="3750F31E" w14:textId="77777777" w:rsidR="00C734FC" w:rsidRPr="005A651B" w:rsidRDefault="00C734FC" w:rsidP="00C734FC">
            <w:pPr>
              <w:pStyle w:val="Tabletext"/>
              <w:jc w:val="center"/>
              <w:rPr>
                <w:sz w:val="14"/>
                <w:szCs w:val="14"/>
              </w:rPr>
            </w:pPr>
            <w:r w:rsidRPr="005A651B">
              <w:rPr>
                <w:sz w:val="14"/>
                <w:szCs w:val="14"/>
              </w:rPr>
              <w:t>A</w:t>
            </w:r>
          </w:p>
        </w:tc>
        <w:tc>
          <w:tcPr>
            <w:tcW w:w="631" w:type="dxa"/>
            <w:tcBorders>
              <w:top w:val="single" w:sz="6" w:space="0" w:color="auto"/>
              <w:left w:val="single" w:sz="6" w:space="0" w:color="auto"/>
              <w:bottom w:val="single" w:sz="6" w:space="0" w:color="auto"/>
              <w:right w:val="single" w:sz="6" w:space="0" w:color="auto"/>
            </w:tcBorders>
          </w:tcPr>
          <w:p w14:paraId="378B9B6E" w14:textId="77777777" w:rsidR="00C734FC" w:rsidRPr="005A651B" w:rsidRDefault="00C734FC" w:rsidP="00C734FC">
            <w:pPr>
              <w:pStyle w:val="Tabletext"/>
              <w:jc w:val="center"/>
              <w:rPr>
                <w:sz w:val="14"/>
                <w:szCs w:val="14"/>
              </w:rPr>
            </w:pPr>
            <w:r w:rsidRPr="005A651B">
              <w:rPr>
                <w:sz w:val="14"/>
                <w:szCs w:val="14"/>
              </w:rPr>
              <w:t>N</w:t>
            </w:r>
          </w:p>
        </w:tc>
        <w:tc>
          <w:tcPr>
            <w:tcW w:w="1206" w:type="dxa"/>
            <w:tcBorders>
              <w:top w:val="single" w:sz="6" w:space="0" w:color="auto"/>
              <w:left w:val="single" w:sz="6" w:space="0" w:color="auto"/>
              <w:bottom w:val="single" w:sz="6" w:space="0" w:color="auto"/>
              <w:right w:val="single" w:sz="6" w:space="0" w:color="auto"/>
            </w:tcBorders>
          </w:tcPr>
          <w:p w14:paraId="01D69EBC" w14:textId="77777777" w:rsidR="00C734FC" w:rsidRPr="005A651B" w:rsidRDefault="00C734FC" w:rsidP="00C734FC">
            <w:pPr>
              <w:pStyle w:val="Tabletext"/>
              <w:jc w:val="center"/>
              <w:rPr>
                <w:sz w:val="14"/>
                <w:szCs w:val="14"/>
              </w:rPr>
            </w:pPr>
          </w:p>
        </w:tc>
        <w:tc>
          <w:tcPr>
            <w:tcW w:w="663" w:type="dxa"/>
            <w:tcBorders>
              <w:top w:val="single" w:sz="6" w:space="0" w:color="auto"/>
              <w:left w:val="single" w:sz="6" w:space="0" w:color="auto"/>
              <w:bottom w:val="single" w:sz="6" w:space="0" w:color="auto"/>
              <w:right w:val="single" w:sz="6" w:space="0" w:color="auto"/>
            </w:tcBorders>
          </w:tcPr>
          <w:p w14:paraId="2194489F" w14:textId="77777777" w:rsidR="00C734FC" w:rsidRPr="005A651B" w:rsidRDefault="00C734FC" w:rsidP="00C734FC">
            <w:pPr>
              <w:pStyle w:val="Tabletext"/>
              <w:jc w:val="center"/>
              <w:rPr>
                <w:sz w:val="14"/>
                <w:szCs w:val="14"/>
              </w:rPr>
            </w:pPr>
            <w:r w:rsidRPr="005A651B">
              <w:rPr>
                <w:sz w:val="14"/>
                <w:szCs w:val="14"/>
              </w:rPr>
              <w:t>A</w:t>
            </w:r>
          </w:p>
        </w:tc>
        <w:tc>
          <w:tcPr>
            <w:tcW w:w="528" w:type="dxa"/>
            <w:tcBorders>
              <w:top w:val="single" w:sz="6" w:space="0" w:color="auto"/>
              <w:left w:val="single" w:sz="6" w:space="0" w:color="auto"/>
              <w:bottom w:val="single" w:sz="6" w:space="0" w:color="auto"/>
              <w:right w:val="single" w:sz="6" w:space="0" w:color="auto"/>
            </w:tcBorders>
          </w:tcPr>
          <w:p w14:paraId="50B2C9B0" w14:textId="77777777" w:rsidR="00C734FC" w:rsidRPr="005A651B" w:rsidRDefault="00C734FC" w:rsidP="00C734FC">
            <w:pPr>
              <w:pStyle w:val="Tabletext"/>
              <w:jc w:val="center"/>
              <w:rPr>
                <w:sz w:val="14"/>
                <w:szCs w:val="14"/>
              </w:rPr>
            </w:pPr>
            <w:r w:rsidRPr="005A651B">
              <w:rPr>
                <w:sz w:val="14"/>
                <w:szCs w:val="14"/>
              </w:rPr>
              <w:t>N</w:t>
            </w:r>
          </w:p>
        </w:tc>
        <w:tc>
          <w:tcPr>
            <w:tcW w:w="679" w:type="dxa"/>
            <w:tcBorders>
              <w:top w:val="single" w:sz="6" w:space="0" w:color="auto"/>
              <w:left w:val="single" w:sz="6" w:space="0" w:color="auto"/>
              <w:bottom w:val="single" w:sz="6" w:space="0" w:color="auto"/>
              <w:right w:val="single" w:sz="6" w:space="0" w:color="auto"/>
            </w:tcBorders>
          </w:tcPr>
          <w:p w14:paraId="75F0522E" w14:textId="77777777" w:rsidR="00C734FC" w:rsidRPr="005A651B" w:rsidRDefault="00C734FC" w:rsidP="00C734FC">
            <w:pPr>
              <w:pStyle w:val="Tabletext"/>
              <w:jc w:val="center"/>
              <w:rPr>
                <w:sz w:val="14"/>
                <w:szCs w:val="14"/>
              </w:rPr>
            </w:pPr>
            <w:r w:rsidRPr="005A651B">
              <w:rPr>
                <w:sz w:val="14"/>
                <w:szCs w:val="14"/>
              </w:rPr>
              <w:t>A</w:t>
            </w:r>
          </w:p>
        </w:tc>
        <w:tc>
          <w:tcPr>
            <w:tcW w:w="619" w:type="dxa"/>
            <w:tcBorders>
              <w:top w:val="single" w:sz="6" w:space="0" w:color="auto"/>
              <w:left w:val="single" w:sz="6" w:space="0" w:color="auto"/>
              <w:bottom w:val="single" w:sz="6" w:space="0" w:color="auto"/>
              <w:right w:val="single" w:sz="6" w:space="0" w:color="auto"/>
            </w:tcBorders>
          </w:tcPr>
          <w:p w14:paraId="1F8DA879" w14:textId="77777777" w:rsidR="00C734FC" w:rsidRPr="005A651B" w:rsidRDefault="00C734FC" w:rsidP="00C734FC">
            <w:pPr>
              <w:pStyle w:val="Tabletext"/>
              <w:jc w:val="center"/>
              <w:rPr>
                <w:sz w:val="14"/>
                <w:szCs w:val="14"/>
              </w:rPr>
            </w:pPr>
            <w:r w:rsidRPr="005A651B">
              <w:rPr>
                <w:sz w:val="14"/>
                <w:szCs w:val="14"/>
              </w:rPr>
              <w:t>N</w:t>
            </w:r>
          </w:p>
        </w:tc>
        <w:tc>
          <w:tcPr>
            <w:tcW w:w="498" w:type="dxa"/>
            <w:tcBorders>
              <w:top w:val="single" w:sz="6" w:space="0" w:color="auto"/>
              <w:left w:val="single" w:sz="6" w:space="0" w:color="auto"/>
              <w:bottom w:val="single" w:sz="6" w:space="0" w:color="auto"/>
              <w:right w:val="single" w:sz="6" w:space="0" w:color="auto"/>
            </w:tcBorders>
          </w:tcPr>
          <w:p w14:paraId="1884E3E1" w14:textId="77777777" w:rsidR="00C734FC" w:rsidRPr="005A651B" w:rsidRDefault="00C734FC" w:rsidP="00C734FC">
            <w:pPr>
              <w:pStyle w:val="Tabletext"/>
              <w:jc w:val="center"/>
              <w:rPr>
                <w:sz w:val="14"/>
                <w:szCs w:val="14"/>
              </w:rPr>
            </w:pPr>
            <w:r w:rsidRPr="005A651B">
              <w:rPr>
                <w:sz w:val="14"/>
                <w:szCs w:val="14"/>
              </w:rPr>
              <w:t>A</w:t>
            </w:r>
          </w:p>
        </w:tc>
        <w:tc>
          <w:tcPr>
            <w:tcW w:w="537" w:type="dxa"/>
            <w:tcBorders>
              <w:top w:val="single" w:sz="6" w:space="0" w:color="auto"/>
              <w:left w:val="single" w:sz="6" w:space="0" w:color="auto"/>
              <w:bottom w:val="single" w:sz="6" w:space="0" w:color="auto"/>
              <w:right w:val="single" w:sz="6" w:space="0" w:color="auto"/>
            </w:tcBorders>
          </w:tcPr>
          <w:p w14:paraId="3D26F1E0" w14:textId="77777777" w:rsidR="00C734FC" w:rsidRPr="005A651B" w:rsidRDefault="00C734FC" w:rsidP="00C734FC">
            <w:pPr>
              <w:pStyle w:val="Tabletext"/>
              <w:jc w:val="center"/>
              <w:rPr>
                <w:sz w:val="14"/>
                <w:szCs w:val="14"/>
              </w:rPr>
            </w:pPr>
            <w:r w:rsidRPr="005A651B">
              <w:rPr>
                <w:sz w:val="14"/>
                <w:szCs w:val="14"/>
              </w:rPr>
              <w:t>N</w:t>
            </w:r>
          </w:p>
        </w:tc>
        <w:tc>
          <w:tcPr>
            <w:tcW w:w="966" w:type="dxa"/>
            <w:gridSpan w:val="2"/>
            <w:tcBorders>
              <w:top w:val="single" w:sz="6" w:space="0" w:color="auto"/>
              <w:left w:val="single" w:sz="6" w:space="0" w:color="auto"/>
              <w:bottom w:val="single" w:sz="6" w:space="0" w:color="auto"/>
              <w:right w:val="single" w:sz="6" w:space="0" w:color="auto"/>
            </w:tcBorders>
          </w:tcPr>
          <w:p w14:paraId="1A19EEA0" w14:textId="77777777" w:rsidR="00C734FC" w:rsidRPr="005A651B" w:rsidRDefault="00C734FC" w:rsidP="00C734FC">
            <w:pPr>
              <w:pStyle w:val="Tabletext"/>
              <w:jc w:val="center"/>
              <w:rPr>
                <w:sz w:val="14"/>
                <w:szCs w:val="14"/>
              </w:rPr>
            </w:pPr>
            <w:r w:rsidRPr="005A651B">
              <w:rPr>
                <w:sz w:val="14"/>
                <w:szCs w:val="14"/>
              </w:rPr>
              <w:t>A</w:t>
            </w:r>
          </w:p>
        </w:tc>
      </w:tr>
      <w:tr w:rsidR="00B96537" w:rsidRPr="005A651B" w14:paraId="294EC5A7" w14:textId="77777777" w:rsidTr="00B96537">
        <w:trPr>
          <w:cantSplit/>
          <w:jc w:val="center"/>
        </w:trPr>
        <w:tc>
          <w:tcPr>
            <w:tcW w:w="1094" w:type="dxa"/>
            <w:vMerge w:val="restart"/>
            <w:tcBorders>
              <w:top w:val="single" w:sz="6" w:space="0" w:color="auto"/>
              <w:left w:val="single" w:sz="6" w:space="0" w:color="auto"/>
              <w:bottom w:val="nil"/>
              <w:right w:val="single" w:sz="6" w:space="0" w:color="auto"/>
            </w:tcBorders>
          </w:tcPr>
          <w:p w14:paraId="214D190E" w14:textId="77777777" w:rsidR="00B96537" w:rsidRPr="005A651B" w:rsidRDefault="00B96537" w:rsidP="00C734FC">
            <w:pPr>
              <w:pStyle w:val="Tabletext"/>
              <w:rPr>
                <w:color w:val="000000"/>
                <w:sz w:val="14"/>
                <w:szCs w:val="14"/>
                <w:lang w:val="en-US"/>
              </w:rPr>
            </w:pPr>
            <w:r w:rsidRPr="005A651B">
              <w:rPr>
                <w:sz w:val="14"/>
                <w:szCs w:val="14"/>
              </w:rPr>
              <w:t>Terrestrial station interference parameters and criteria</w:t>
            </w:r>
          </w:p>
        </w:tc>
        <w:tc>
          <w:tcPr>
            <w:tcW w:w="1093" w:type="dxa"/>
            <w:tcBorders>
              <w:top w:val="single" w:sz="6" w:space="0" w:color="auto"/>
              <w:left w:val="single" w:sz="6" w:space="0" w:color="auto"/>
              <w:bottom w:val="single" w:sz="6" w:space="0" w:color="auto"/>
              <w:right w:val="single" w:sz="6" w:space="0" w:color="auto"/>
            </w:tcBorders>
          </w:tcPr>
          <w:p w14:paraId="25C6F2CC" w14:textId="77777777" w:rsidR="00B96537" w:rsidRPr="00E51DC7" w:rsidRDefault="00B96537" w:rsidP="00C734FC">
            <w:pPr>
              <w:pStyle w:val="Tabletext"/>
              <w:rPr>
                <w:sz w:val="14"/>
                <w:szCs w:val="14"/>
              </w:rPr>
            </w:pPr>
            <w:r w:rsidRPr="00E51DC7">
              <w:rPr>
                <w:i/>
                <w:iCs/>
                <w:sz w:val="14"/>
                <w:szCs w:val="14"/>
                <w:lang w:val="es-ES_tradnl"/>
              </w:rPr>
              <w:t>p</w:t>
            </w:r>
            <w:r w:rsidRPr="001D5886">
              <w:rPr>
                <w:position w:val="-4"/>
                <w:sz w:val="12"/>
                <w:szCs w:val="12"/>
                <w:lang w:val="es-ES_tradnl"/>
              </w:rPr>
              <w:t>0</w:t>
            </w:r>
            <w:r w:rsidRPr="00E51DC7">
              <w:rPr>
                <w:sz w:val="14"/>
                <w:szCs w:val="14"/>
              </w:rPr>
              <w:t xml:space="preserve"> </w:t>
            </w:r>
            <w:r w:rsidRPr="00E51DC7">
              <w:rPr>
                <w:sz w:val="14"/>
                <w:szCs w:val="14"/>
                <w:lang w:val="es-ES_tradnl"/>
              </w:rPr>
              <w:t>(%)</w:t>
            </w:r>
          </w:p>
        </w:tc>
        <w:tc>
          <w:tcPr>
            <w:tcW w:w="865" w:type="dxa"/>
            <w:tcBorders>
              <w:top w:val="single" w:sz="6" w:space="0" w:color="auto"/>
              <w:left w:val="single" w:sz="6" w:space="0" w:color="auto"/>
              <w:bottom w:val="single" w:sz="6" w:space="0" w:color="auto"/>
              <w:right w:val="single" w:sz="6" w:space="0" w:color="auto"/>
            </w:tcBorders>
          </w:tcPr>
          <w:p w14:paraId="5C5D453D" w14:textId="77777777" w:rsidR="00B96537" w:rsidRPr="005A651B" w:rsidRDefault="00B96537" w:rsidP="00C734FC">
            <w:pPr>
              <w:pStyle w:val="Tabletext"/>
              <w:jc w:val="center"/>
              <w:rPr>
                <w:sz w:val="14"/>
                <w:szCs w:val="14"/>
                <w:lang w:val="es-ES_tradnl"/>
              </w:rPr>
            </w:pPr>
            <w:r w:rsidRPr="005A651B">
              <w:rPr>
                <w:sz w:val="14"/>
                <w:szCs w:val="14"/>
                <w:lang w:val="es-ES_tradnl"/>
              </w:rPr>
              <w:t>1.0</w:t>
            </w:r>
          </w:p>
        </w:tc>
        <w:tc>
          <w:tcPr>
            <w:tcW w:w="579" w:type="dxa"/>
            <w:tcBorders>
              <w:top w:val="single" w:sz="6" w:space="0" w:color="auto"/>
              <w:left w:val="single" w:sz="6" w:space="0" w:color="auto"/>
              <w:bottom w:val="single" w:sz="6" w:space="0" w:color="auto"/>
              <w:right w:val="single" w:sz="6" w:space="0" w:color="auto"/>
            </w:tcBorders>
          </w:tcPr>
          <w:p w14:paraId="013619CB" w14:textId="77777777" w:rsidR="00B96537" w:rsidRPr="005A651B" w:rsidRDefault="00B96537" w:rsidP="00C734FC">
            <w:pPr>
              <w:pStyle w:val="Tabletext"/>
              <w:jc w:val="center"/>
              <w:rPr>
                <w:sz w:val="14"/>
                <w:szCs w:val="14"/>
                <w:lang w:val="es-ES_tradnl"/>
              </w:rPr>
            </w:pPr>
          </w:p>
        </w:tc>
        <w:tc>
          <w:tcPr>
            <w:tcW w:w="579" w:type="dxa"/>
            <w:tcBorders>
              <w:top w:val="single" w:sz="6" w:space="0" w:color="auto"/>
              <w:left w:val="single" w:sz="6" w:space="0" w:color="auto"/>
              <w:bottom w:val="single" w:sz="6" w:space="0" w:color="auto"/>
              <w:right w:val="single" w:sz="6" w:space="0" w:color="auto"/>
            </w:tcBorders>
          </w:tcPr>
          <w:p w14:paraId="1388320D" w14:textId="77777777" w:rsidR="00B96537" w:rsidRPr="005A651B" w:rsidRDefault="00B96537" w:rsidP="00C734FC">
            <w:pPr>
              <w:pStyle w:val="Tabletext"/>
              <w:jc w:val="center"/>
              <w:rPr>
                <w:sz w:val="14"/>
                <w:szCs w:val="14"/>
                <w:lang w:val="es-ES_tradnl"/>
              </w:rPr>
            </w:pPr>
          </w:p>
        </w:tc>
        <w:tc>
          <w:tcPr>
            <w:tcW w:w="1045" w:type="dxa"/>
            <w:tcBorders>
              <w:top w:val="single" w:sz="6" w:space="0" w:color="auto"/>
              <w:left w:val="single" w:sz="6" w:space="0" w:color="auto"/>
              <w:bottom w:val="single" w:sz="6" w:space="0" w:color="auto"/>
              <w:right w:val="single" w:sz="6" w:space="0" w:color="auto"/>
            </w:tcBorders>
          </w:tcPr>
          <w:p w14:paraId="6AF4E421" w14:textId="77777777" w:rsidR="00B96537" w:rsidRPr="005A651B" w:rsidRDefault="00B96537" w:rsidP="00C734FC">
            <w:pPr>
              <w:pStyle w:val="Tabletext"/>
              <w:jc w:val="center"/>
              <w:rPr>
                <w:sz w:val="14"/>
                <w:szCs w:val="14"/>
                <w:lang w:val="es-ES_tradnl"/>
              </w:rPr>
            </w:pPr>
          </w:p>
        </w:tc>
        <w:tc>
          <w:tcPr>
            <w:tcW w:w="1041" w:type="dxa"/>
            <w:tcBorders>
              <w:top w:val="single" w:sz="6" w:space="0" w:color="auto"/>
              <w:left w:val="single" w:sz="6" w:space="0" w:color="auto"/>
              <w:bottom w:val="single" w:sz="6" w:space="0" w:color="auto"/>
              <w:right w:val="single" w:sz="6" w:space="0" w:color="auto"/>
            </w:tcBorders>
          </w:tcPr>
          <w:p w14:paraId="4FE0AF4D" w14:textId="77777777" w:rsidR="00B96537" w:rsidRPr="005A651B" w:rsidRDefault="00B96537" w:rsidP="00C734FC">
            <w:pPr>
              <w:pStyle w:val="Tabletext"/>
              <w:jc w:val="center"/>
              <w:rPr>
                <w:sz w:val="14"/>
                <w:szCs w:val="14"/>
                <w:lang w:val="es-ES_tradnl"/>
              </w:rPr>
            </w:pPr>
            <w:r w:rsidRPr="005A651B">
              <w:rPr>
                <w:sz w:val="14"/>
                <w:szCs w:val="14"/>
                <w:lang w:val="es-ES_tradnl"/>
              </w:rPr>
              <w:t>0.01</w:t>
            </w:r>
          </w:p>
        </w:tc>
        <w:tc>
          <w:tcPr>
            <w:tcW w:w="1242" w:type="dxa"/>
            <w:tcBorders>
              <w:top w:val="single" w:sz="6" w:space="0" w:color="auto"/>
              <w:left w:val="single" w:sz="6" w:space="0" w:color="auto"/>
              <w:bottom w:val="single" w:sz="6" w:space="0" w:color="auto"/>
              <w:right w:val="single" w:sz="6" w:space="0" w:color="auto"/>
            </w:tcBorders>
          </w:tcPr>
          <w:p w14:paraId="79B1EF04" w14:textId="77777777" w:rsidR="00B96537" w:rsidRPr="005A651B" w:rsidRDefault="00B96537" w:rsidP="00C734FC">
            <w:pPr>
              <w:pStyle w:val="Tabletext"/>
              <w:jc w:val="center"/>
              <w:rPr>
                <w:sz w:val="14"/>
                <w:szCs w:val="14"/>
                <w:lang w:val="es-ES_tradnl"/>
              </w:rPr>
            </w:pPr>
            <w:r w:rsidRPr="005A651B">
              <w:rPr>
                <w:sz w:val="14"/>
                <w:szCs w:val="14"/>
                <w:lang w:val="es-ES_tradnl"/>
              </w:rPr>
              <w:t>0.01</w:t>
            </w:r>
          </w:p>
        </w:tc>
        <w:tc>
          <w:tcPr>
            <w:tcW w:w="594" w:type="dxa"/>
            <w:tcBorders>
              <w:top w:val="single" w:sz="6" w:space="0" w:color="auto"/>
              <w:left w:val="single" w:sz="6" w:space="0" w:color="auto"/>
              <w:bottom w:val="single" w:sz="6" w:space="0" w:color="auto"/>
              <w:right w:val="single" w:sz="6" w:space="0" w:color="auto"/>
            </w:tcBorders>
          </w:tcPr>
          <w:p w14:paraId="3A2B68AF" w14:textId="77777777" w:rsidR="00B96537" w:rsidRPr="005A651B" w:rsidRDefault="00B96537" w:rsidP="00C734FC">
            <w:pPr>
              <w:pStyle w:val="Tabletext"/>
              <w:jc w:val="center"/>
              <w:rPr>
                <w:sz w:val="14"/>
                <w:szCs w:val="14"/>
                <w:lang w:val="es-ES_tradnl"/>
              </w:rPr>
            </w:pPr>
            <w:r w:rsidRPr="005A651B">
              <w:rPr>
                <w:sz w:val="14"/>
                <w:szCs w:val="14"/>
                <w:lang w:val="es-ES_tradnl"/>
              </w:rPr>
              <w:t>0.01</w:t>
            </w:r>
          </w:p>
        </w:tc>
        <w:tc>
          <w:tcPr>
            <w:tcW w:w="631" w:type="dxa"/>
            <w:tcBorders>
              <w:top w:val="single" w:sz="6" w:space="0" w:color="auto"/>
              <w:left w:val="single" w:sz="6" w:space="0" w:color="auto"/>
              <w:bottom w:val="single" w:sz="6" w:space="0" w:color="auto"/>
              <w:right w:val="single" w:sz="6" w:space="0" w:color="auto"/>
            </w:tcBorders>
          </w:tcPr>
          <w:p w14:paraId="2E5BE1B5" w14:textId="77777777" w:rsidR="00B96537" w:rsidRPr="005A651B" w:rsidRDefault="00B96537" w:rsidP="00C734FC">
            <w:pPr>
              <w:pStyle w:val="Tabletext"/>
              <w:jc w:val="center"/>
              <w:rPr>
                <w:sz w:val="14"/>
                <w:szCs w:val="14"/>
                <w:lang w:val="es-ES_tradnl"/>
              </w:rPr>
            </w:pPr>
            <w:r w:rsidRPr="005A651B">
              <w:rPr>
                <w:sz w:val="14"/>
                <w:szCs w:val="14"/>
                <w:lang w:val="es-ES_tradnl"/>
              </w:rPr>
              <w:t>0.01</w:t>
            </w:r>
          </w:p>
        </w:tc>
        <w:tc>
          <w:tcPr>
            <w:tcW w:w="1206" w:type="dxa"/>
            <w:tcBorders>
              <w:top w:val="single" w:sz="6" w:space="0" w:color="auto"/>
              <w:left w:val="single" w:sz="6" w:space="0" w:color="auto"/>
              <w:bottom w:val="single" w:sz="6" w:space="0" w:color="auto"/>
              <w:right w:val="single" w:sz="6" w:space="0" w:color="auto"/>
            </w:tcBorders>
          </w:tcPr>
          <w:p w14:paraId="15EEB852" w14:textId="77777777" w:rsidR="00B96537" w:rsidRPr="005A651B" w:rsidRDefault="00B96537" w:rsidP="00C734FC">
            <w:pPr>
              <w:pStyle w:val="Tabletext"/>
              <w:jc w:val="center"/>
              <w:rPr>
                <w:sz w:val="14"/>
                <w:szCs w:val="14"/>
              </w:rPr>
            </w:pPr>
          </w:p>
        </w:tc>
        <w:tc>
          <w:tcPr>
            <w:tcW w:w="663" w:type="dxa"/>
            <w:tcBorders>
              <w:top w:val="single" w:sz="6" w:space="0" w:color="auto"/>
              <w:left w:val="single" w:sz="6" w:space="0" w:color="auto"/>
              <w:bottom w:val="single" w:sz="6" w:space="0" w:color="auto"/>
              <w:right w:val="single" w:sz="6" w:space="0" w:color="auto"/>
            </w:tcBorders>
          </w:tcPr>
          <w:p w14:paraId="0221D3EC" w14:textId="77777777" w:rsidR="00B96537" w:rsidRPr="005A651B" w:rsidRDefault="00B96537" w:rsidP="00C734FC">
            <w:pPr>
              <w:pStyle w:val="Tabletext"/>
              <w:jc w:val="center"/>
              <w:rPr>
                <w:sz w:val="14"/>
                <w:szCs w:val="14"/>
              </w:rPr>
            </w:pPr>
            <w:r w:rsidRPr="005A651B">
              <w:rPr>
                <w:sz w:val="14"/>
                <w:szCs w:val="14"/>
              </w:rPr>
              <w:t>0.01</w:t>
            </w:r>
          </w:p>
        </w:tc>
        <w:tc>
          <w:tcPr>
            <w:tcW w:w="528" w:type="dxa"/>
            <w:tcBorders>
              <w:top w:val="single" w:sz="6" w:space="0" w:color="auto"/>
              <w:left w:val="single" w:sz="6" w:space="0" w:color="auto"/>
              <w:bottom w:val="single" w:sz="6" w:space="0" w:color="auto"/>
              <w:right w:val="single" w:sz="6" w:space="0" w:color="auto"/>
            </w:tcBorders>
          </w:tcPr>
          <w:p w14:paraId="66CBA5B3" w14:textId="77777777" w:rsidR="00B96537" w:rsidRPr="005A651B" w:rsidRDefault="00B96537" w:rsidP="00C734FC">
            <w:pPr>
              <w:pStyle w:val="Tabletext"/>
              <w:jc w:val="center"/>
              <w:rPr>
                <w:sz w:val="14"/>
                <w:szCs w:val="14"/>
              </w:rPr>
            </w:pPr>
            <w:r w:rsidRPr="005A651B">
              <w:rPr>
                <w:sz w:val="14"/>
                <w:szCs w:val="14"/>
              </w:rPr>
              <w:t>0.01</w:t>
            </w:r>
          </w:p>
        </w:tc>
        <w:tc>
          <w:tcPr>
            <w:tcW w:w="679" w:type="dxa"/>
            <w:tcBorders>
              <w:top w:val="single" w:sz="6" w:space="0" w:color="auto"/>
              <w:left w:val="single" w:sz="6" w:space="0" w:color="auto"/>
              <w:bottom w:val="single" w:sz="6" w:space="0" w:color="auto"/>
              <w:right w:val="single" w:sz="6" w:space="0" w:color="auto"/>
            </w:tcBorders>
          </w:tcPr>
          <w:p w14:paraId="2DA0C13C" w14:textId="77777777" w:rsidR="00B96537" w:rsidRPr="005A651B" w:rsidRDefault="00B96537" w:rsidP="00C734FC">
            <w:pPr>
              <w:pStyle w:val="Tabletext"/>
              <w:jc w:val="center"/>
              <w:rPr>
                <w:sz w:val="14"/>
                <w:szCs w:val="14"/>
                <w:lang w:val="es-ES_tradnl"/>
              </w:rPr>
            </w:pPr>
            <w:r w:rsidRPr="005A651B">
              <w:rPr>
                <w:sz w:val="14"/>
                <w:szCs w:val="14"/>
                <w:lang w:val="es-ES_tradnl"/>
              </w:rPr>
              <w:t>0.01</w:t>
            </w:r>
          </w:p>
        </w:tc>
        <w:tc>
          <w:tcPr>
            <w:tcW w:w="619" w:type="dxa"/>
            <w:tcBorders>
              <w:top w:val="single" w:sz="6" w:space="0" w:color="auto"/>
              <w:left w:val="single" w:sz="6" w:space="0" w:color="auto"/>
              <w:bottom w:val="single" w:sz="6" w:space="0" w:color="auto"/>
              <w:right w:val="single" w:sz="6" w:space="0" w:color="auto"/>
            </w:tcBorders>
          </w:tcPr>
          <w:p w14:paraId="0B21F949" w14:textId="77777777" w:rsidR="00B96537" w:rsidRPr="005A651B" w:rsidRDefault="00B96537" w:rsidP="00C734FC">
            <w:pPr>
              <w:pStyle w:val="Tabletext"/>
              <w:jc w:val="center"/>
              <w:rPr>
                <w:sz w:val="14"/>
                <w:szCs w:val="14"/>
                <w:lang w:val="es-ES_tradnl"/>
              </w:rPr>
            </w:pPr>
            <w:r w:rsidRPr="005A651B">
              <w:rPr>
                <w:sz w:val="14"/>
                <w:szCs w:val="14"/>
                <w:lang w:val="es-ES_tradnl"/>
              </w:rPr>
              <w:t>0.01</w:t>
            </w:r>
          </w:p>
        </w:tc>
        <w:tc>
          <w:tcPr>
            <w:tcW w:w="498" w:type="dxa"/>
            <w:tcBorders>
              <w:top w:val="single" w:sz="6" w:space="0" w:color="auto"/>
              <w:left w:val="single" w:sz="6" w:space="0" w:color="auto"/>
              <w:bottom w:val="single" w:sz="6" w:space="0" w:color="auto"/>
              <w:right w:val="single" w:sz="6" w:space="0" w:color="auto"/>
            </w:tcBorders>
          </w:tcPr>
          <w:p w14:paraId="31651ADF" w14:textId="77777777" w:rsidR="00B96537" w:rsidRPr="005D1A5D" w:rsidRDefault="00B96537" w:rsidP="00C734FC">
            <w:pPr>
              <w:pStyle w:val="Tabletext"/>
              <w:jc w:val="center"/>
              <w:rPr>
                <w:sz w:val="14"/>
                <w:szCs w:val="14"/>
                <w:lang w:val="es-ES_tradnl"/>
              </w:rPr>
            </w:pPr>
            <w:r w:rsidRPr="005D1A5D">
              <w:rPr>
                <w:sz w:val="14"/>
                <w:szCs w:val="14"/>
                <w:lang w:val="es-ES_tradnl"/>
              </w:rPr>
              <w:t>0.01</w:t>
            </w:r>
          </w:p>
        </w:tc>
        <w:tc>
          <w:tcPr>
            <w:tcW w:w="537" w:type="dxa"/>
            <w:tcBorders>
              <w:top w:val="single" w:sz="6" w:space="0" w:color="auto"/>
              <w:left w:val="single" w:sz="6" w:space="0" w:color="auto"/>
              <w:bottom w:val="single" w:sz="6" w:space="0" w:color="auto"/>
              <w:right w:val="single" w:sz="6" w:space="0" w:color="auto"/>
            </w:tcBorders>
          </w:tcPr>
          <w:p w14:paraId="0EC49D14" w14:textId="77777777" w:rsidR="00B96537" w:rsidRPr="005A651B" w:rsidRDefault="00B96537" w:rsidP="00C734FC">
            <w:pPr>
              <w:pStyle w:val="Tabletext"/>
              <w:jc w:val="center"/>
              <w:rPr>
                <w:color w:val="000000"/>
                <w:sz w:val="14"/>
                <w:szCs w:val="14"/>
                <w:lang w:val="es-ES_tradnl"/>
              </w:rPr>
            </w:pPr>
            <w:ins w:id="77" w:author="CEPT" w:date="2019-07-05T10:03:00Z">
              <w:r w:rsidRPr="00A357F0">
                <w:rPr>
                  <w:sz w:val="14"/>
                  <w:szCs w:val="14"/>
                  <w:lang w:val="es-ES_tradnl"/>
                </w:rPr>
                <w:t>10</w:t>
              </w:r>
            </w:ins>
          </w:p>
        </w:tc>
        <w:tc>
          <w:tcPr>
            <w:tcW w:w="966" w:type="dxa"/>
            <w:gridSpan w:val="2"/>
            <w:tcBorders>
              <w:top w:val="single" w:sz="6" w:space="0" w:color="auto"/>
              <w:left w:val="single" w:sz="6" w:space="0" w:color="auto"/>
              <w:bottom w:val="single" w:sz="6" w:space="0" w:color="auto"/>
              <w:right w:val="single" w:sz="6" w:space="0" w:color="auto"/>
            </w:tcBorders>
          </w:tcPr>
          <w:p w14:paraId="27CAC75B" w14:textId="77777777" w:rsidR="00B96537" w:rsidRPr="005D1A5D" w:rsidRDefault="00B96537" w:rsidP="00C734FC">
            <w:pPr>
              <w:pStyle w:val="Tabletext"/>
              <w:jc w:val="center"/>
              <w:rPr>
                <w:sz w:val="14"/>
                <w:szCs w:val="14"/>
                <w:lang w:val="es-ES_tradnl"/>
              </w:rPr>
            </w:pPr>
            <w:r w:rsidRPr="005D1A5D">
              <w:rPr>
                <w:sz w:val="14"/>
                <w:szCs w:val="14"/>
                <w:lang w:val="es-ES_tradnl"/>
              </w:rPr>
              <w:t>0.01</w:t>
            </w:r>
          </w:p>
        </w:tc>
      </w:tr>
      <w:tr w:rsidR="00B96537" w:rsidRPr="005A651B" w14:paraId="6341AD5E" w14:textId="77777777" w:rsidTr="00B96537">
        <w:trPr>
          <w:cantSplit/>
          <w:jc w:val="center"/>
        </w:trPr>
        <w:tc>
          <w:tcPr>
            <w:tcW w:w="1094" w:type="dxa"/>
            <w:vMerge/>
            <w:tcBorders>
              <w:top w:val="nil"/>
              <w:left w:val="single" w:sz="6" w:space="0" w:color="auto"/>
              <w:bottom w:val="nil"/>
              <w:right w:val="single" w:sz="6" w:space="0" w:color="auto"/>
            </w:tcBorders>
          </w:tcPr>
          <w:p w14:paraId="4E01581B" w14:textId="77777777" w:rsidR="00B96537" w:rsidRPr="005A651B" w:rsidRDefault="00B96537" w:rsidP="00C734FC">
            <w:pPr>
              <w:pStyle w:val="Tabletext"/>
              <w:rPr>
                <w:color w:val="000000"/>
                <w:sz w:val="14"/>
                <w:szCs w:val="14"/>
                <w:lang w:val="es-ES_tradnl"/>
              </w:rPr>
            </w:pPr>
          </w:p>
        </w:tc>
        <w:tc>
          <w:tcPr>
            <w:tcW w:w="1093" w:type="dxa"/>
            <w:tcBorders>
              <w:top w:val="single" w:sz="6" w:space="0" w:color="auto"/>
              <w:left w:val="single" w:sz="6" w:space="0" w:color="auto"/>
              <w:bottom w:val="single" w:sz="6" w:space="0" w:color="auto"/>
              <w:right w:val="single" w:sz="6" w:space="0" w:color="auto"/>
            </w:tcBorders>
          </w:tcPr>
          <w:p w14:paraId="249DE5BE" w14:textId="77777777" w:rsidR="00B96537" w:rsidRPr="000B1786" w:rsidRDefault="00B96537" w:rsidP="00C734FC">
            <w:pPr>
              <w:pStyle w:val="Tabletext"/>
              <w:rPr>
                <w:i/>
                <w:iCs/>
                <w:sz w:val="14"/>
                <w:szCs w:val="14"/>
              </w:rPr>
            </w:pPr>
            <w:r w:rsidRPr="000B1786">
              <w:rPr>
                <w:i/>
                <w:iCs/>
                <w:sz w:val="14"/>
                <w:szCs w:val="14"/>
              </w:rPr>
              <w:t>N</w:t>
            </w:r>
          </w:p>
        </w:tc>
        <w:tc>
          <w:tcPr>
            <w:tcW w:w="865" w:type="dxa"/>
            <w:tcBorders>
              <w:top w:val="single" w:sz="6" w:space="0" w:color="auto"/>
              <w:left w:val="single" w:sz="6" w:space="0" w:color="auto"/>
              <w:bottom w:val="single" w:sz="6" w:space="0" w:color="auto"/>
              <w:right w:val="single" w:sz="6" w:space="0" w:color="auto"/>
            </w:tcBorders>
          </w:tcPr>
          <w:p w14:paraId="58836D02" w14:textId="77777777" w:rsidR="00B96537" w:rsidRPr="005A651B" w:rsidRDefault="00B96537" w:rsidP="00C734FC">
            <w:pPr>
              <w:pStyle w:val="Tabletext"/>
              <w:jc w:val="center"/>
              <w:rPr>
                <w:sz w:val="14"/>
                <w:szCs w:val="14"/>
                <w:lang w:val="es-ES_tradnl"/>
              </w:rPr>
            </w:pPr>
            <w:r w:rsidRPr="005A651B">
              <w:rPr>
                <w:sz w:val="14"/>
                <w:szCs w:val="14"/>
                <w:lang w:val="es-ES_tradnl"/>
              </w:rPr>
              <w:t>1</w:t>
            </w:r>
          </w:p>
        </w:tc>
        <w:tc>
          <w:tcPr>
            <w:tcW w:w="579" w:type="dxa"/>
            <w:tcBorders>
              <w:top w:val="single" w:sz="6" w:space="0" w:color="auto"/>
              <w:left w:val="single" w:sz="6" w:space="0" w:color="auto"/>
              <w:bottom w:val="single" w:sz="6" w:space="0" w:color="auto"/>
              <w:right w:val="single" w:sz="6" w:space="0" w:color="auto"/>
            </w:tcBorders>
          </w:tcPr>
          <w:p w14:paraId="44F9CE67" w14:textId="77777777" w:rsidR="00B96537" w:rsidRPr="005A651B" w:rsidRDefault="00B96537" w:rsidP="00C734FC">
            <w:pPr>
              <w:pStyle w:val="Tabletext"/>
              <w:jc w:val="center"/>
              <w:rPr>
                <w:sz w:val="14"/>
                <w:szCs w:val="14"/>
                <w:lang w:val="es-ES_tradnl"/>
              </w:rPr>
            </w:pPr>
          </w:p>
        </w:tc>
        <w:tc>
          <w:tcPr>
            <w:tcW w:w="579" w:type="dxa"/>
            <w:tcBorders>
              <w:top w:val="single" w:sz="6" w:space="0" w:color="auto"/>
              <w:left w:val="single" w:sz="6" w:space="0" w:color="auto"/>
              <w:bottom w:val="single" w:sz="6" w:space="0" w:color="auto"/>
              <w:right w:val="single" w:sz="6" w:space="0" w:color="auto"/>
            </w:tcBorders>
          </w:tcPr>
          <w:p w14:paraId="3E7015BE" w14:textId="77777777" w:rsidR="00B96537" w:rsidRPr="005A651B" w:rsidRDefault="00B96537" w:rsidP="00C734FC">
            <w:pPr>
              <w:pStyle w:val="Tabletext"/>
              <w:jc w:val="center"/>
              <w:rPr>
                <w:sz w:val="14"/>
                <w:szCs w:val="14"/>
                <w:lang w:val="es-ES_tradnl"/>
              </w:rPr>
            </w:pPr>
          </w:p>
        </w:tc>
        <w:tc>
          <w:tcPr>
            <w:tcW w:w="1045" w:type="dxa"/>
            <w:tcBorders>
              <w:top w:val="single" w:sz="6" w:space="0" w:color="auto"/>
              <w:left w:val="single" w:sz="6" w:space="0" w:color="auto"/>
              <w:bottom w:val="single" w:sz="6" w:space="0" w:color="auto"/>
              <w:right w:val="single" w:sz="6" w:space="0" w:color="auto"/>
            </w:tcBorders>
          </w:tcPr>
          <w:p w14:paraId="6CFEE912" w14:textId="77777777" w:rsidR="00B96537" w:rsidRPr="005A651B" w:rsidRDefault="00B96537" w:rsidP="00C734FC">
            <w:pPr>
              <w:pStyle w:val="Tabletext"/>
              <w:jc w:val="center"/>
              <w:rPr>
                <w:sz w:val="14"/>
                <w:szCs w:val="14"/>
                <w:lang w:val="es-ES_tradnl"/>
              </w:rPr>
            </w:pPr>
          </w:p>
        </w:tc>
        <w:tc>
          <w:tcPr>
            <w:tcW w:w="1041" w:type="dxa"/>
            <w:tcBorders>
              <w:top w:val="single" w:sz="6" w:space="0" w:color="auto"/>
              <w:left w:val="single" w:sz="6" w:space="0" w:color="auto"/>
              <w:bottom w:val="single" w:sz="6" w:space="0" w:color="auto"/>
              <w:right w:val="single" w:sz="6" w:space="0" w:color="auto"/>
            </w:tcBorders>
          </w:tcPr>
          <w:p w14:paraId="0A404995" w14:textId="77777777" w:rsidR="00B96537" w:rsidRPr="005A651B" w:rsidRDefault="00B96537" w:rsidP="00C734FC">
            <w:pPr>
              <w:pStyle w:val="Tabletext"/>
              <w:jc w:val="center"/>
              <w:rPr>
                <w:sz w:val="14"/>
                <w:szCs w:val="14"/>
                <w:lang w:val="es-ES_tradnl"/>
              </w:rPr>
            </w:pPr>
            <w:r w:rsidRPr="005A651B">
              <w:rPr>
                <w:sz w:val="14"/>
                <w:szCs w:val="14"/>
                <w:lang w:val="es-ES_tradnl"/>
              </w:rPr>
              <w:t>2</w:t>
            </w:r>
          </w:p>
        </w:tc>
        <w:tc>
          <w:tcPr>
            <w:tcW w:w="1242" w:type="dxa"/>
            <w:tcBorders>
              <w:top w:val="single" w:sz="6" w:space="0" w:color="auto"/>
              <w:left w:val="single" w:sz="6" w:space="0" w:color="auto"/>
              <w:bottom w:val="single" w:sz="6" w:space="0" w:color="auto"/>
              <w:right w:val="single" w:sz="6" w:space="0" w:color="auto"/>
            </w:tcBorders>
          </w:tcPr>
          <w:p w14:paraId="5F539E49" w14:textId="77777777" w:rsidR="00B96537" w:rsidRPr="005A651B" w:rsidRDefault="00B96537" w:rsidP="00C734FC">
            <w:pPr>
              <w:pStyle w:val="Tabletext"/>
              <w:jc w:val="center"/>
              <w:rPr>
                <w:sz w:val="14"/>
                <w:szCs w:val="14"/>
                <w:lang w:val="es-ES_tradnl"/>
              </w:rPr>
            </w:pPr>
            <w:r w:rsidRPr="005A651B">
              <w:rPr>
                <w:sz w:val="14"/>
                <w:szCs w:val="14"/>
                <w:lang w:val="es-ES_tradnl"/>
              </w:rPr>
              <w:t>2</w:t>
            </w:r>
          </w:p>
        </w:tc>
        <w:tc>
          <w:tcPr>
            <w:tcW w:w="594" w:type="dxa"/>
            <w:tcBorders>
              <w:top w:val="single" w:sz="6" w:space="0" w:color="auto"/>
              <w:left w:val="single" w:sz="6" w:space="0" w:color="auto"/>
              <w:bottom w:val="single" w:sz="6" w:space="0" w:color="auto"/>
              <w:right w:val="single" w:sz="6" w:space="0" w:color="auto"/>
            </w:tcBorders>
          </w:tcPr>
          <w:p w14:paraId="25EC4976" w14:textId="77777777" w:rsidR="00B96537" w:rsidRPr="005A651B" w:rsidRDefault="00B96537" w:rsidP="00C734FC">
            <w:pPr>
              <w:pStyle w:val="Tabletext"/>
              <w:jc w:val="center"/>
              <w:rPr>
                <w:sz w:val="14"/>
                <w:szCs w:val="14"/>
                <w:lang w:val="es-ES_tradnl"/>
              </w:rPr>
            </w:pPr>
            <w:r w:rsidRPr="005A651B">
              <w:rPr>
                <w:sz w:val="14"/>
                <w:szCs w:val="14"/>
                <w:lang w:val="es-ES_tradnl"/>
              </w:rPr>
              <w:t>2</w:t>
            </w:r>
          </w:p>
        </w:tc>
        <w:tc>
          <w:tcPr>
            <w:tcW w:w="631" w:type="dxa"/>
            <w:tcBorders>
              <w:top w:val="single" w:sz="6" w:space="0" w:color="auto"/>
              <w:left w:val="single" w:sz="6" w:space="0" w:color="auto"/>
              <w:bottom w:val="single" w:sz="6" w:space="0" w:color="auto"/>
              <w:right w:val="single" w:sz="6" w:space="0" w:color="auto"/>
            </w:tcBorders>
          </w:tcPr>
          <w:p w14:paraId="74CAFFC4" w14:textId="77777777" w:rsidR="00B96537" w:rsidRPr="005A651B" w:rsidRDefault="00B96537" w:rsidP="00C734FC">
            <w:pPr>
              <w:pStyle w:val="Tabletext"/>
              <w:jc w:val="center"/>
              <w:rPr>
                <w:sz w:val="14"/>
                <w:szCs w:val="14"/>
                <w:lang w:val="es-ES_tradnl"/>
              </w:rPr>
            </w:pPr>
            <w:r w:rsidRPr="005A651B">
              <w:rPr>
                <w:sz w:val="14"/>
                <w:szCs w:val="14"/>
                <w:lang w:val="es-ES_tradnl"/>
              </w:rPr>
              <w:t>2</w:t>
            </w:r>
          </w:p>
        </w:tc>
        <w:tc>
          <w:tcPr>
            <w:tcW w:w="1206" w:type="dxa"/>
            <w:tcBorders>
              <w:top w:val="single" w:sz="6" w:space="0" w:color="auto"/>
              <w:left w:val="single" w:sz="6" w:space="0" w:color="auto"/>
              <w:bottom w:val="single" w:sz="6" w:space="0" w:color="auto"/>
              <w:right w:val="single" w:sz="6" w:space="0" w:color="auto"/>
            </w:tcBorders>
          </w:tcPr>
          <w:p w14:paraId="2AC3027B" w14:textId="77777777" w:rsidR="00B96537" w:rsidRPr="005A651B" w:rsidRDefault="00B96537" w:rsidP="00C734FC">
            <w:pPr>
              <w:pStyle w:val="Tabletext"/>
              <w:jc w:val="center"/>
              <w:rPr>
                <w:sz w:val="14"/>
                <w:szCs w:val="14"/>
              </w:rPr>
            </w:pPr>
          </w:p>
        </w:tc>
        <w:tc>
          <w:tcPr>
            <w:tcW w:w="663" w:type="dxa"/>
            <w:tcBorders>
              <w:top w:val="single" w:sz="6" w:space="0" w:color="auto"/>
              <w:left w:val="single" w:sz="6" w:space="0" w:color="auto"/>
              <w:bottom w:val="single" w:sz="6" w:space="0" w:color="auto"/>
              <w:right w:val="single" w:sz="6" w:space="0" w:color="auto"/>
            </w:tcBorders>
          </w:tcPr>
          <w:p w14:paraId="16430154" w14:textId="77777777" w:rsidR="00B96537" w:rsidRPr="005A651B" w:rsidRDefault="00B96537" w:rsidP="00C734FC">
            <w:pPr>
              <w:pStyle w:val="Tabletext"/>
              <w:jc w:val="center"/>
              <w:rPr>
                <w:sz w:val="14"/>
                <w:szCs w:val="14"/>
              </w:rPr>
            </w:pPr>
            <w:r w:rsidRPr="005A651B">
              <w:rPr>
                <w:sz w:val="14"/>
                <w:szCs w:val="14"/>
              </w:rPr>
              <w:t>2</w:t>
            </w:r>
          </w:p>
        </w:tc>
        <w:tc>
          <w:tcPr>
            <w:tcW w:w="528" w:type="dxa"/>
            <w:tcBorders>
              <w:top w:val="single" w:sz="6" w:space="0" w:color="auto"/>
              <w:left w:val="single" w:sz="6" w:space="0" w:color="auto"/>
              <w:bottom w:val="single" w:sz="6" w:space="0" w:color="auto"/>
              <w:right w:val="single" w:sz="6" w:space="0" w:color="auto"/>
            </w:tcBorders>
          </w:tcPr>
          <w:p w14:paraId="2396A26C" w14:textId="77777777" w:rsidR="00B96537" w:rsidRPr="005A651B" w:rsidRDefault="00B96537" w:rsidP="00C734FC">
            <w:pPr>
              <w:pStyle w:val="Tabletext"/>
              <w:jc w:val="center"/>
              <w:rPr>
                <w:sz w:val="14"/>
                <w:szCs w:val="14"/>
              </w:rPr>
            </w:pPr>
            <w:r w:rsidRPr="005A651B">
              <w:rPr>
                <w:sz w:val="14"/>
                <w:szCs w:val="14"/>
              </w:rPr>
              <w:t>2</w:t>
            </w:r>
          </w:p>
        </w:tc>
        <w:tc>
          <w:tcPr>
            <w:tcW w:w="679" w:type="dxa"/>
            <w:tcBorders>
              <w:top w:val="single" w:sz="6" w:space="0" w:color="auto"/>
              <w:left w:val="single" w:sz="6" w:space="0" w:color="auto"/>
              <w:bottom w:val="single" w:sz="6" w:space="0" w:color="auto"/>
              <w:right w:val="single" w:sz="6" w:space="0" w:color="auto"/>
            </w:tcBorders>
          </w:tcPr>
          <w:p w14:paraId="64E1D7D5" w14:textId="77777777" w:rsidR="00B96537" w:rsidRPr="005A651B" w:rsidRDefault="00B96537" w:rsidP="00C734FC">
            <w:pPr>
              <w:pStyle w:val="Tabletext"/>
              <w:jc w:val="center"/>
              <w:rPr>
                <w:sz w:val="14"/>
                <w:szCs w:val="14"/>
                <w:lang w:val="es-ES_tradnl"/>
              </w:rPr>
            </w:pPr>
            <w:r w:rsidRPr="005A651B">
              <w:rPr>
                <w:sz w:val="14"/>
                <w:szCs w:val="14"/>
                <w:lang w:val="es-ES_tradnl"/>
              </w:rPr>
              <w:t>2</w:t>
            </w:r>
          </w:p>
        </w:tc>
        <w:tc>
          <w:tcPr>
            <w:tcW w:w="619" w:type="dxa"/>
            <w:tcBorders>
              <w:top w:val="single" w:sz="6" w:space="0" w:color="auto"/>
              <w:left w:val="single" w:sz="6" w:space="0" w:color="auto"/>
              <w:bottom w:val="single" w:sz="6" w:space="0" w:color="auto"/>
              <w:right w:val="single" w:sz="6" w:space="0" w:color="auto"/>
            </w:tcBorders>
          </w:tcPr>
          <w:p w14:paraId="4721F4F9" w14:textId="77777777" w:rsidR="00B96537" w:rsidRPr="005A651B" w:rsidRDefault="00B96537" w:rsidP="00C734FC">
            <w:pPr>
              <w:pStyle w:val="Tabletext"/>
              <w:jc w:val="center"/>
              <w:rPr>
                <w:sz w:val="14"/>
                <w:szCs w:val="14"/>
                <w:lang w:val="es-ES_tradnl"/>
              </w:rPr>
            </w:pPr>
            <w:r w:rsidRPr="005A651B">
              <w:rPr>
                <w:sz w:val="14"/>
                <w:szCs w:val="14"/>
                <w:lang w:val="es-ES_tradnl"/>
              </w:rPr>
              <w:t>2</w:t>
            </w:r>
          </w:p>
        </w:tc>
        <w:tc>
          <w:tcPr>
            <w:tcW w:w="498" w:type="dxa"/>
            <w:tcBorders>
              <w:top w:val="single" w:sz="6" w:space="0" w:color="auto"/>
              <w:left w:val="single" w:sz="6" w:space="0" w:color="auto"/>
              <w:bottom w:val="single" w:sz="6" w:space="0" w:color="auto"/>
              <w:right w:val="single" w:sz="6" w:space="0" w:color="auto"/>
            </w:tcBorders>
          </w:tcPr>
          <w:p w14:paraId="7CBFD230" w14:textId="77777777" w:rsidR="00B96537" w:rsidRPr="005D1A5D" w:rsidRDefault="00B96537" w:rsidP="00C734FC">
            <w:pPr>
              <w:pStyle w:val="Tabletext"/>
              <w:jc w:val="center"/>
              <w:rPr>
                <w:sz w:val="14"/>
                <w:szCs w:val="14"/>
                <w:lang w:val="es-ES_tradnl"/>
              </w:rPr>
            </w:pPr>
            <w:r w:rsidRPr="005D1A5D">
              <w:rPr>
                <w:sz w:val="14"/>
                <w:szCs w:val="14"/>
                <w:lang w:val="es-ES_tradnl"/>
              </w:rPr>
              <w:t>2</w:t>
            </w:r>
          </w:p>
        </w:tc>
        <w:tc>
          <w:tcPr>
            <w:tcW w:w="537" w:type="dxa"/>
            <w:tcBorders>
              <w:top w:val="single" w:sz="6" w:space="0" w:color="auto"/>
              <w:left w:val="single" w:sz="6" w:space="0" w:color="auto"/>
              <w:bottom w:val="single" w:sz="6" w:space="0" w:color="auto"/>
              <w:right w:val="single" w:sz="6" w:space="0" w:color="auto"/>
            </w:tcBorders>
          </w:tcPr>
          <w:p w14:paraId="65EF848E" w14:textId="77777777" w:rsidR="00B96537" w:rsidRPr="005A651B" w:rsidRDefault="00B96537" w:rsidP="00C734FC">
            <w:pPr>
              <w:pStyle w:val="Tabletext"/>
              <w:jc w:val="center"/>
              <w:rPr>
                <w:color w:val="000000"/>
                <w:sz w:val="14"/>
                <w:szCs w:val="14"/>
                <w:lang w:val="es-ES_tradnl"/>
              </w:rPr>
            </w:pPr>
            <w:ins w:id="78" w:author="CEPT" w:date="2019-07-05T10:03:00Z">
              <w:r w:rsidRPr="00A357F0">
                <w:rPr>
                  <w:sz w:val="14"/>
                  <w:szCs w:val="14"/>
                  <w:lang w:val="es-ES_tradnl"/>
                </w:rPr>
                <w:t>1</w:t>
              </w:r>
            </w:ins>
          </w:p>
        </w:tc>
        <w:tc>
          <w:tcPr>
            <w:tcW w:w="966" w:type="dxa"/>
            <w:gridSpan w:val="2"/>
            <w:tcBorders>
              <w:top w:val="single" w:sz="6" w:space="0" w:color="auto"/>
              <w:left w:val="single" w:sz="6" w:space="0" w:color="auto"/>
              <w:bottom w:val="single" w:sz="6" w:space="0" w:color="auto"/>
              <w:right w:val="single" w:sz="6" w:space="0" w:color="auto"/>
            </w:tcBorders>
          </w:tcPr>
          <w:p w14:paraId="30BD2503" w14:textId="77777777" w:rsidR="00B96537" w:rsidRPr="005D1A5D" w:rsidRDefault="00B96537" w:rsidP="00C734FC">
            <w:pPr>
              <w:pStyle w:val="Tabletext"/>
              <w:jc w:val="center"/>
              <w:rPr>
                <w:sz w:val="14"/>
                <w:szCs w:val="14"/>
                <w:lang w:val="es-ES_tradnl"/>
              </w:rPr>
            </w:pPr>
            <w:r w:rsidRPr="005D1A5D">
              <w:rPr>
                <w:sz w:val="14"/>
                <w:szCs w:val="14"/>
                <w:lang w:val="es-ES_tradnl"/>
              </w:rPr>
              <w:t>2</w:t>
            </w:r>
          </w:p>
        </w:tc>
      </w:tr>
      <w:tr w:rsidR="00B96537" w:rsidRPr="005A651B" w14:paraId="2FFB3E39" w14:textId="77777777" w:rsidTr="00B96537">
        <w:trPr>
          <w:cantSplit/>
          <w:jc w:val="center"/>
        </w:trPr>
        <w:tc>
          <w:tcPr>
            <w:tcW w:w="1094" w:type="dxa"/>
            <w:vMerge/>
            <w:tcBorders>
              <w:top w:val="nil"/>
              <w:left w:val="single" w:sz="6" w:space="0" w:color="auto"/>
              <w:bottom w:val="nil"/>
              <w:right w:val="single" w:sz="6" w:space="0" w:color="auto"/>
            </w:tcBorders>
          </w:tcPr>
          <w:p w14:paraId="69A4E1B6" w14:textId="77777777" w:rsidR="00B96537" w:rsidRPr="005A651B" w:rsidRDefault="00B96537" w:rsidP="00C734FC">
            <w:pPr>
              <w:pStyle w:val="Tabletext"/>
              <w:rPr>
                <w:color w:val="000000"/>
                <w:sz w:val="14"/>
                <w:szCs w:val="14"/>
                <w:lang w:val="es-ES_tradnl"/>
              </w:rPr>
            </w:pPr>
          </w:p>
        </w:tc>
        <w:tc>
          <w:tcPr>
            <w:tcW w:w="1093" w:type="dxa"/>
            <w:tcBorders>
              <w:top w:val="single" w:sz="6" w:space="0" w:color="auto"/>
              <w:left w:val="single" w:sz="6" w:space="0" w:color="auto"/>
              <w:bottom w:val="single" w:sz="6" w:space="0" w:color="auto"/>
              <w:right w:val="single" w:sz="6" w:space="0" w:color="auto"/>
            </w:tcBorders>
          </w:tcPr>
          <w:p w14:paraId="7573F8E7" w14:textId="77777777" w:rsidR="00B96537" w:rsidRPr="00E51DC7" w:rsidRDefault="00B96537" w:rsidP="00C734FC">
            <w:pPr>
              <w:pStyle w:val="Tabletext"/>
              <w:rPr>
                <w:color w:val="000000"/>
                <w:position w:val="3"/>
                <w:sz w:val="14"/>
                <w:szCs w:val="14"/>
                <w:lang w:val="es-ES_tradnl"/>
              </w:rPr>
            </w:pPr>
            <w:r w:rsidRPr="006D12C3">
              <w:rPr>
                <w:i/>
                <w:iCs/>
                <w:sz w:val="14"/>
                <w:szCs w:val="14"/>
              </w:rPr>
              <w:t>p</w:t>
            </w:r>
            <w:r w:rsidRPr="005D1A5D">
              <w:rPr>
                <w:sz w:val="14"/>
                <w:szCs w:val="14"/>
              </w:rPr>
              <w:t xml:space="preserve"> (%)</w:t>
            </w:r>
          </w:p>
        </w:tc>
        <w:tc>
          <w:tcPr>
            <w:tcW w:w="865" w:type="dxa"/>
            <w:tcBorders>
              <w:top w:val="single" w:sz="6" w:space="0" w:color="auto"/>
              <w:left w:val="single" w:sz="6" w:space="0" w:color="auto"/>
              <w:bottom w:val="single" w:sz="6" w:space="0" w:color="auto"/>
              <w:right w:val="single" w:sz="6" w:space="0" w:color="auto"/>
            </w:tcBorders>
          </w:tcPr>
          <w:p w14:paraId="7D20A46F" w14:textId="77777777" w:rsidR="00B96537" w:rsidRPr="005A651B" w:rsidRDefault="00B96537" w:rsidP="00C734FC">
            <w:pPr>
              <w:pStyle w:val="Tabletext"/>
              <w:jc w:val="center"/>
              <w:rPr>
                <w:sz w:val="14"/>
                <w:szCs w:val="14"/>
                <w:lang w:val="es-ES_tradnl"/>
              </w:rPr>
            </w:pPr>
            <w:r w:rsidRPr="005A651B">
              <w:rPr>
                <w:sz w:val="14"/>
                <w:szCs w:val="14"/>
                <w:lang w:val="es-ES_tradnl"/>
              </w:rPr>
              <w:t>1.0</w:t>
            </w:r>
          </w:p>
        </w:tc>
        <w:tc>
          <w:tcPr>
            <w:tcW w:w="579" w:type="dxa"/>
            <w:tcBorders>
              <w:top w:val="single" w:sz="6" w:space="0" w:color="auto"/>
              <w:left w:val="single" w:sz="6" w:space="0" w:color="auto"/>
              <w:bottom w:val="single" w:sz="6" w:space="0" w:color="auto"/>
              <w:right w:val="single" w:sz="6" w:space="0" w:color="auto"/>
            </w:tcBorders>
          </w:tcPr>
          <w:p w14:paraId="68513387" w14:textId="77777777" w:rsidR="00B96537" w:rsidRPr="005A651B" w:rsidRDefault="00B96537" w:rsidP="00C734FC">
            <w:pPr>
              <w:pStyle w:val="Tabletext"/>
              <w:jc w:val="center"/>
              <w:rPr>
                <w:sz w:val="14"/>
                <w:szCs w:val="14"/>
                <w:lang w:val="es-ES_tradnl"/>
              </w:rPr>
            </w:pPr>
          </w:p>
        </w:tc>
        <w:tc>
          <w:tcPr>
            <w:tcW w:w="579" w:type="dxa"/>
            <w:tcBorders>
              <w:top w:val="single" w:sz="6" w:space="0" w:color="auto"/>
              <w:left w:val="single" w:sz="6" w:space="0" w:color="auto"/>
              <w:bottom w:val="single" w:sz="6" w:space="0" w:color="auto"/>
              <w:right w:val="single" w:sz="6" w:space="0" w:color="auto"/>
            </w:tcBorders>
          </w:tcPr>
          <w:p w14:paraId="0E32AFF7" w14:textId="77777777" w:rsidR="00B96537" w:rsidRPr="005A651B" w:rsidRDefault="00B96537" w:rsidP="00C734FC">
            <w:pPr>
              <w:pStyle w:val="Tabletext"/>
              <w:jc w:val="center"/>
              <w:rPr>
                <w:sz w:val="14"/>
                <w:szCs w:val="14"/>
                <w:lang w:val="es-ES_tradnl"/>
              </w:rPr>
            </w:pPr>
          </w:p>
        </w:tc>
        <w:tc>
          <w:tcPr>
            <w:tcW w:w="1045" w:type="dxa"/>
            <w:tcBorders>
              <w:top w:val="single" w:sz="6" w:space="0" w:color="auto"/>
              <w:left w:val="single" w:sz="6" w:space="0" w:color="auto"/>
              <w:bottom w:val="single" w:sz="6" w:space="0" w:color="auto"/>
              <w:right w:val="single" w:sz="6" w:space="0" w:color="auto"/>
            </w:tcBorders>
          </w:tcPr>
          <w:p w14:paraId="49955C1D" w14:textId="77777777" w:rsidR="00B96537" w:rsidRPr="005A651B" w:rsidRDefault="00B96537" w:rsidP="00C734FC">
            <w:pPr>
              <w:pStyle w:val="Tabletext"/>
              <w:jc w:val="center"/>
              <w:rPr>
                <w:sz w:val="14"/>
                <w:szCs w:val="14"/>
                <w:lang w:val="es-ES_tradnl"/>
              </w:rPr>
            </w:pPr>
          </w:p>
        </w:tc>
        <w:tc>
          <w:tcPr>
            <w:tcW w:w="1041" w:type="dxa"/>
            <w:tcBorders>
              <w:top w:val="single" w:sz="6" w:space="0" w:color="auto"/>
              <w:left w:val="single" w:sz="6" w:space="0" w:color="auto"/>
              <w:bottom w:val="single" w:sz="6" w:space="0" w:color="auto"/>
              <w:right w:val="single" w:sz="6" w:space="0" w:color="auto"/>
            </w:tcBorders>
          </w:tcPr>
          <w:p w14:paraId="01FBA605" w14:textId="77777777" w:rsidR="00B96537" w:rsidRPr="005A651B" w:rsidRDefault="00B96537" w:rsidP="00C734FC">
            <w:pPr>
              <w:pStyle w:val="Tabletext"/>
              <w:jc w:val="center"/>
              <w:rPr>
                <w:sz w:val="14"/>
                <w:szCs w:val="14"/>
                <w:lang w:val="es-ES_tradnl"/>
              </w:rPr>
            </w:pPr>
            <w:r w:rsidRPr="005A651B">
              <w:rPr>
                <w:sz w:val="14"/>
                <w:szCs w:val="14"/>
                <w:lang w:val="es-ES_tradnl"/>
              </w:rPr>
              <w:t>0.005</w:t>
            </w:r>
          </w:p>
        </w:tc>
        <w:tc>
          <w:tcPr>
            <w:tcW w:w="1242" w:type="dxa"/>
            <w:tcBorders>
              <w:top w:val="single" w:sz="6" w:space="0" w:color="auto"/>
              <w:left w:val="single" w:sz="6" w:space="0" w:color="auto"/>
              <w:bottom w:val="single" w:sz="6" w:space="0" w:color="auto"/>
              <w:right w:val="single" w:sz="6" w:space="0" w:color="auto"/>
            </w:tcBorders>
          </w:tcPr>
          <w:p w14:paraId="2E1CCD5B" w14:textId="77777777" w:rsidR="00B96537" w:rsidRPr="005A651B" w:rsidRDefault="00B96537" w:rsidP="00C734FC">
            <w:pPr>
              <w:pStyle w:val="Tabletext"/>
              <w:jc w:val="center"/>
              <w:rPr>
                <w:sz w:val="14"/>
                <w:szCs w:val="14"/>
                <w:lang w:val="es-ES_tradnl"/>
              </w:rPr>
            </w:pPr>
            <w:r w:rsidRPr="005A651B">
              <w:rPr>
                <w:sz w:val="14"/>
                <w:szCs w:val="14"/>
                <w:lang w:val="es-ES_tradnl"/>
              </w:rPr>
              <w:t>0.005</w:t>
            </w:r>
          </w:p>
        </w:tc>
        <w:tc>
          <w:tcPr>
            <w:tcW w:w="594" w:type="dxa"/>
            <w:tcBorders>
              <w:top w:val="single" w:sz="6" w:space="0" w:color="auto"/>
              <w:left w:val="single" w:sz="6" w:space="0" w:color="auto"/>
              <w:bottom w:val="single" w:sz="6" w:space="0" w:color="auto"/>
              <w:right w:val="single" w:sz="6" w:space="0" w:color="auto"/>
            </w:tcBorders>
          </w:tcPr>
          <w:p w14:paraId="21FEF71A" w14:textId="77777777" w:rsidR="00B96537" w:rsidRPr="005A651B" w:rsidRDefault="00B96537" w:rsidP="00C734FC">
            <w:pPr>
              <w:pStyle w:val="Tabletext"/>
              <w:jc w:val="center"/>
              <w:rPr>
                <w:sz w:val="14"/>
                <w:szCs w:val="14"/>
                <w:lang w:val="es-ES_tradnl"/>
              </w:rPr>
            </w:pPr>
            <w:r w:rsidRPr="005A651B">
              <w:rPr>
                <w:sz w:val="14"/>
                <w:szCs w:val="14"/>
                <w:lang w:val="es-ES_tradnl"/>
              </w:rPr>
              <w:t>0.005</w:t>
            </w:r>
          </w:p>
        </w:tc>
        <w:tc>
          <w:tcPr>
            <w:tcW w:w="631" w:type="dxa"/>
            <w:tcBorders>
              <w:top w:val="single" w:sz="6" w:space="0" w:color="auto"/>
              <w:left w:val="single" w:sz="6" w:space="0" w:color="auto"/>
              <w:bottom w:val="single" w:sz="6" w:space="0" w:color="auto"/>
              <w:right w:val="single" w:sz="6" w:space="0" w:color="auto"/>
            </w:tcBorders>
          </w:tcPr>
          <w:p w14:paraId="4D5A5F29" w14:textId="77777777" w:rsidR="00B96537" w:rsidRPr="005A651B" w:rsidRDefault="00B96537" w:rsidP="00C734FC">
            <w:pPr>
              <w:pStyle w:val="Tabletext"/>
              <w:jc w:val="center"/>
              <w:rPr>
                <w:sz w:val="14"/>
                <w:szCs w:val="14"/>
                <w:lang w:val="es-ES_tradnl"/>
              </w:rPr>
            </w:pPr>
            <w:r w:rsidRPr="005A651B">
              <w:rPr>
                <w:sz w:val="14"/>
                <w:szCs w:val="14"/>
                <w:lang w:val="es-ES_tradnl"/>
              </w:rPr>
              <w:t>0.005</w:t>
            </w:r>
          </w:p>
        </w:tc>
        <w:tc>
          <w:tcPr>
            <w:tcW w:w="1206" w:type="dxa"/>
            <w:tcBorders>
              <w:top w:val="single" w:sz="6" w:space="0" w:color="auto"/>
              <w:left w:val="single" w:sz="6" w:space="0" w:color="auto"/>
              <w:bottom w:val="single" w:sz="6" w:space="0" w:color="auto"/>
              <w:right w:val="single" w:sz="6" w:space="0" w:color="auto"/>
            </w:tcBorders>
          </w:tcPr>
          <w:p w14:paraId="1F018302" w14:textId="77777777" w:rsidR="00B96537" w:rsidRPr="005A651B" w:rsidRDefault="00B96537" w:rsidP="00C734FC">
            <w:pPr>
              <w:pStyle w:val="Tabletext"/>
              <w:jc w:val="center"/>
              <w:rPr>
                <w:sz w:val="14"/>
                <w:szCs w:val="14"/>
              </w:rPr>
            </w:pPr>
          </w:p>
        </w:tc>
        <w:tc>
          <w:tcPr>
            <w:tcW w:w="663" w:type="dxa"/>
            <w:tcBorders>
              <w:top w:val="single" w:sz="6" w:space="0" w:color="auto"/>
              <w:left w:val="single" w:sz="6" w:space="0" w:color="auto"/>
              <w:bottom w:val="single" w:sz="6" w:space="0" w:color="auto"/>
              <w:right w:val="single" w:sz="6" w:space="0" w:color="auto"/>
            </w:tcBorders>
          </w:tcPr>
          <w:p w14:paraId="180BB8C6" w14:textId="77777777" w:rsidR="00B96537" w:rsidRPr="005A651B" w:rsidRDefault="00B96537" w:rsidP="00C734FC">
            <w:pPr>
              <w:pStyle w:val="Tabletext"/>
              <w:jc w:val="center"/>
              <w:rPr>
                <w:sz w:val="14"/>
                <w:szCs w:val="14"/>
              </w:rPr>
            </w:pPr>
            <w:r w:rsidRPr="005A651B">
              <w:rPr>
                <w:sz w:val="14"/>
                <w:szCs w:val="14"/>
              </w:rPr>
              <w:t>0.005</w:t>
            </w:r>
          </w:p>
        </w:tc>
        <w:tc>
          <w:tcPr>
            <w:tcW w:w="528" w:type="dxa"/>
            <w:tcBorders>
              <w:top w:val="single" w:sz="6" w:space="0" w:color="auto"/>
              <w:left w:val="single" w:sz="6" w:space="0" w:color="auto"/>
              <w:bottom w:val="single" w:sz="6" w:space="0" w:color="auto"/>
              <w:right w:val="single" w:sz="6" w:space="0" w:color="auto"/>
            </w:tcBorders>
          </w:tcPr>
          <w:p w14:paraId="14BC3DA1" w14:textId="77777777" w:rsidR="00B96537" w:rsidRPr="005A651B" w:rsidRDefault="00B96537" w:rsidP="00C734FC">
            <w:pPr>
              <w:pStyle w:val="Tabletext"/>
              <w:jc w:val="center"/>
              <w:rPr>
                <w:sz w:val="14"/>
                <w:szCs w:val="14"/>
              </w:rPr>
            </w:pPr>
            <w:r w:rsidRPr="005A651B">
              <w:rPr>
                <w:sz w:val="14"/>
                <w:szCs w:val="14"/>
              </w:rPr>
              <w:t>0.005</w:t>
            </w:r>
          </w:p>
        </w:tc>
        <w:tc>
          <w:tcPr>
            <w:tcW w:w="679" w:type="dxa"/>
            <w:tcBorders>
              <w:top w:val="single" w:sz="6" w:space="0" w:color="auto"/>
              <w:left w:val="single" w:sz="6" w:space="0" w:color="auto"/>
              <w:bottom w:val="single" w:sz="6" w:space="0" w:color="auto"/>
              <w:right w:val="single" w:sz="6" w:space="0" w:color="auto"/>
            </w:tcBorders>
          </w:tcPr>
          <w:p w14:paraId="1494F7B9" w14:textId="77777777" w:rsidR="00B96537" w:rsidRPr="005A651B" w:rsidRDefault="00B96537" w:rsidP="00C734FC">
            <w:pPr>
              <w:pStyle w:val="Tabletext"/>
              <w:jc w:val="center"/>
              <w:rPr>
                <w:sz w:val="14"/>
                <w:szCs w:val="14"/>
                <w:lang w:val="es-ES_tradnl"/>
              </w:rPr>
            </w:pPr>
            <w:r w:rsidRPr="005A651B">
              <w:rPr>
                <w:sz w:val="14"/>
                <w:szCs w:val="14"/>
                <w:lang w:val="es-ES_tradnl"/>
              </w:rPr>
              <w:t>0.005</w:t>
            </w:r>
          </w:p>
        </w:tc>
        <w:tc>
          <w:tcPr>
            <w:tcW w:w="619" w:type="dxa"/>
            <w:tcBorders>
              <w:top w:val="single" w:sz="6" w:space="0" w:color="auto"/>
              <w:left w:val="single" w:sz="6" w:space="0" w:color="auto"/>
              <w:bottom w:val="single" w:sz="6" w:space="0" w:color="auto"/>
              <w:right w:val="single" w:sz="6" w:space="0" w:color="auto"/>
            </w:tcBorders>
          </w:tcPr>
          <w:p w14:paraId="31F02A75" w14:textId="77777777" w:rsidR="00B96537" w:rsidRPr="005A651B" w:rsidRDefault="00B96537" w:rsidP="00C734FC">
            <w:pPr>
              <w:pStyle w:val="Tabletext"/>
              <w:jc w:val="center"/>
              <w:rPr>
                <w:sz w:val="14"/>
                <w:szCs w:val="14"/>
                <w:lang w:val="es-ES_tradnl"/>
              </w:rPr>
            </w:pPr>
            <w:r w:rsidRPr="005A651B">
              <w:rPr>
                <w:sz w:val="14"/>
                <w:szCs w:val="14"/>
                <w:lang w:val="es-ES_tradnl"/>
              </w:rPr>
              <w:t>0.005</w:t>
            </w:r>
          </w:p>
        </w:tc>
        <w:tc>
          <w:tcPr>
            <w:tcW w:w="498" w:type="dxa"/>
            <w:tcBorders>
              <w:top w:val="single" w:sz="6" w:space="0" w:color="auto"/>
              <w:left w:val="single" w:sz="6" w:space="0" w:color="auto"/>
              <w:bottom w:val="single" w:sz="6" w:space="0" w:color="auto"/>
              <w:right w:val="single" w:sz="6" w:space="0" w:color="auto"/>
            </w:tcBorders>
          </w:tcPr>
          <w:p w14:paraId="65999176" w14:textId="77777777" w:rsidR="00B96537" w:rsidRPr="005D1A5D" w:rsidRDefault="00B96537" w:rsidP="00C734FC">
            <w:pPr>
              <w:pStyle w:val="Tabletext"/>
              <w:jc w:val="center"/>
              <w:rPr>
                <w:sz w:val="14"/>
                <w:szCs w:val="14"/>
                <w:lang w:val="es-ES_tradnl"/>
              </w:rPr>
            </w:pPr>
            <w:r w:rsidRPr="005D1A5D">
              <w:rPr>
                <w:sz w:val="14"/>
                <w:szCs w:val="14"/>
                <w:lang w:val="es-ES_tradnl"/>
              </w:rPr>
              <w:t>0.005</w:t>
            </w:r>
          </w:p>
        </w:tc>
        <w:tc>
          <w:tcPr>
            <w:tcW w:w="537" w:type="dxa"/>
            <w:tcBorders>
              <w:top w:val="single" w:sz="6" w:space="0" w:color="auto"/>
              <w:left w:val="single" w:sz="6" w:space="0" w:color="auto"/>
              <w:bottom w:val="single" w:sz="6" w:space="0" w:color="auto"/>
              <w:right w:val="single" w:sz="6" w:space="0" w:color="auto"/>
            </w:tcBorders>
          </w:tcPr>
          <w:p w14:paraId="4F6E363B" w14:textId="77777777" w:rsidR="00B96537" w:rsidRPr="005A651B" w:rsidRDefault="00B96537" w:rsidP="00C734FC">
            <w:pPr>
              <w:pStyle w:val="Tabletext"/>
              <w:jc w:val="center"/>
              <w:rPr>
                <w:color w:val="000000"/>
                <w:sz w:val="14"/>
                <w:szCs w:val="14"/>
                <w:lang w:val="es-ES_tradnl"/>
              </w:rPr>
            </w:pPr>
            <w:ins w:id="79" w:author="CEPT" w:date="2019-07-05T10:03:00Z">
              <w:r w:rsidRPr="00A357F0">
                <w:rPr>
                  <w:sz w:val="14"/>
                  <w:szCs w:val="14"/>
                  <w:lang w:val="es-ES_tradnl"/>
                </w:rPr>
                <w:t>20</w:t>
              </w:r>
            </w:ins>
          </w:p>
        </w:tc>
        <w:tc>
          <w:tcPr>
            <w:tcW w:w="966" w:type="dxa"/>
            <w:gridSpan w:val="2"/>
            <w:tcBorders>
              <w:top w:val="single" w:sz="6" w:space="0" w:color="auto"/>
              <w:left w:val="single" w:sz="6" w:space="0" w:color="auto"/>
              <w:bottom w:val="single" w:sz="6" w:space="0" w:color="auto"/>
              <w:right w:val="single" w:sz="6" w:space="0" w:color="auto"/>
            </w:tcBorders>
          </w:tcPr>
          <w:p w14:paraId="52235185" w14:textId="77777777" w:rsidR="00B96537" w:rsidRPr="005D1A5D" w:rsidRDefault="00B96537" w:rsidP="00C734FC">
            <w:pPr>
              <w:pStyle w:val="Tabletext"/>
              <w:jc w:val="center"/>
              <w:rPr>
                <w:sz w:val="14"/>
                <w:szCs w:val="14"/>
                <w:lang w:val="es-ES_tradnl"/>
              </w:rPr>
            </w:pPr>
            <w:r w:rsidRPr="005D1A5D">
              <w:rPr>
                <w:sz w:val="14"/>
                <w:szCs w:val="14"/>
                <w:lang w:val="es-ES_tradnl"/>
              </w:rPr>
              <w:t>0.005</w:t>
            </w:r>
          </w:p>
        </w:tc>
      </w:tr>
      <w:tr w:rsidR="00B96537" w:rsidRPr="005A651B" w14:paraId="00A22EFD" w14:textId="77777777" w:rsidTr="00B96537">
        <w:trPr>
          <w:cantSplit/>
          <w:jc w:val="center"/>
        </w:trPr>
        <w:tc>
          <w:tcPr>
            <w:tcW w:w="1094" w:type="dxa"/>
            <w:vMerge/>
            <w:tcBorders>
              <w:top w:val="nil"/>
              <w:left w:val="single" w:sz="6" w:space="0" w:color="auto"/>
              <w:bottom w:val="nil"/>
              <w:right w:val="single" w:sz="6" w:space="0" w:color="auto"/>
            </w:tcBorders>
          </w:tcPr>
          <w:p w14:paraId="548EE18E" w14:textId="77777777" w:rsidR="00B96537" w:rsidRPr="005A651B" w:rsidRDefault="00B96537" w:rsidP="00C734FC">
            <w:pPr>
              <w:pStyle w:val="Tabletext"/>
              <w:rPr>
                <w:color w:val="000000"/>
                <w:sz w:val="14"/>
                <w:szCs w:val="14"/>
                <w:lang w:val="es-ES_tradnl"/>
              </w:rPr>
            </w:pPr>
          </w:p>
        </w:tc>
        <w:tc>
          <w:tcPr>
            <w:tcW w:w="1093" w:type="dxa"/>
            <w:tcBorders>
              <w:top w:val="single" w:sz="6" w:space="0" w:color="auto"/>
              <w:left w:val="single" w:sz="6" w:space="0" w:color="auto"/>
              <w:bottom w:val="single" w:sz="6" w:space="0" w:color="auto"/>
              <w:right w:val="single" w:sz="6" w:space="0" w:color="auto"/>
            </w:tcBorders>
          </w:tcPr>
          <w:p w14:paraId="086FDE0E" w14:textId="77777777" w:rsidR="00B96537" w:rsidRPr="00E51DC7" w:rsidRDefault="00B96537" w:rsidP="00C734FC">
            <w:pPr>
              <w:pStyle w:val="Tabletext"/>
              <w:rPr>
                <w:color w:val="000000"/>
                <w:position w:val="3"/>
                <w:sz w:val="14"/>
                <w:szCs w:val="14"/>
                <w:lang w:val="es-ES_tradnl"/>
              </w:rPr>
            </w:pPr>
            <w:r w:rsidRPr="006D12C3">
              <w:rPr>
                <w:i/>
                <w:iCs/>
                <w:sz w:val="14"/>
                <w:szCs w:val="14"/>
              </w:rPr>
              <w:t>N</w:t>
            </w:r>
            <w:r w:rsidRPr="005D1A5D">
              <w:rPr>
                <w:i/>
                <w:iCs/>
                <w:position w:val="-4"/>
                <w:sz w:val="12"/>
                <w:szCs w:val="12"/>
              </w:rPr>
              <w:t>L</w:t>
            </w:r>
            <w:r w:rsidRPr="005D1A5D">
              <w:rPr>
                <w:sz w:val="14"/>
                <w:szCs w:val="14"/>
              </w:rPr>
              <w:t xml:space="preserve"> (dB)</w:t>
            </w:r>
          </w:p>
        </w:tc>
        <w:tc>
          <w:tcPr>
            <w:tcW w:w="865" w:type="dxa"/>
            <w:tcBorders>
              <w:top w:val="single" w:sz="6" w:space="0" w:color="auto"/>
              <w:left w:val="single" w:sz="6" w:space="0" w:color="auto"/>
              <w:bottom w:val="single" w:sz="6" w:space="0" w:color="auto"/>
              <w:right w:val="single" w:sz="6" w:space="0" w:color="auto"/>
            </w:tcBorders>
          </w:tcPr>
          <w:p w14:paraId="46A66DEB" w14:textId="77777777" w:rsidR="00B96537" w:rsidRPr="005A651B" w:rsidRDefault="00B96537" w:rsidP="00C734FC">
            <w:pPr>
              <w:pStyle w:val="Tabletext"/>
              <w:jc w:val="center"/>
              <w:rPr>
                <w:sz w:val="14"/>
                <w:szCs w:val="14"/>
                <w:lang w:val="es-ES_tradnl"/>
              </w:rPr>
            </w:pPr>
            <w:r w:rsidRPr="005A651B">
              <w:rPr>
                <w:sz w:val="14"/>
                <w:szCs w:val="14"/>
                <w:lang w:val="es-ES_tradnl"/>
              </w:rPr>
              <w:t>–</w:t>
            </w:r>
          </w:p>
        </w:tc>
        <w:tc>
          <w:tcPr>
            <w:tcW w:w="579" w:type="dxa"/>
            <w:tcBorders>
              <w:top w:val="single" w:sz="6" w:space="0" w:color="auto"/>
              <w:left w:val="single" w:sz="6" w:space="0" w:color="auto"/>
              <w:bottom w:val="single" w:sz="6" w:space="0" w:color="auto"/>
              <w:right w:val="single" w:sz="6" w:space="0" w:color="auto"/>
            </w:tcBorders>
          </w:tcPr>
          <w:p w14:paraId="79D39800" w14:textId="77777777" w:rsidR="00B96537" w:rsidRPr="005A651B" w:rsidRDefault="00B96537" w:rsidP="00C734FC">
            <w:pPr>
              <w:pStyle w:val="Tabletext"/>
              <w:jc w:val="center"/>
              <w:rPr>
                <w:sz w:val="14"/>
                <w:szCs w:val="14"/>
                <w:lang w:val="es-ES_tradnl"/>
              </w:rPr>
            </w:pPr>
          </w:p>
        </w:tc>
        <w:tc>
          <w:tcPr>
            <w:tcW w:w="579" w:type="dxa"/>
            <w:tcBorders>
              <w:top w:val="single" w:sz="6" w:space="0" w:color="auto"/>
              <w:left w:val="single" w:sz="6" w:space="0" w:color="auto"/>
              <w:bottom w:val="single" w:sz="6" w:space="0" w:color="auto"/>
              <w:right w:val="single" w:sz="6" w:space="0" w:color="auto"/>
            </w:tcBorders>
          </w:tcPr>
          <w:p w14:paraId="457B2AB7" w14:textId="77777777" w:rsidR="00B96537" w:rsidRPr="005A651B" w:rsidRDefault="00B96537" w:rsidP="00C734FC">
            <w:pPr>
              <w:pStyle w:val="Tabletext"/>
              <w:jc w:val="center"/>
              <w:rPr>
                <w:sz w:val="14"/>
                <w:szCs w:val="14"/>
                <w:lang w:val="es-ES_tradnl"/>
              </w:rPr>
            </w:pPr>
          </w:p>
        </w:tc>
        <w:tc>
          <w:tcPr>
            <w:tcW w:w="1045" w:type="dxa"/>
            <w:tcBorders>
              <w:top w:val="single" w:sz="6" w:space="0" w:color="auto"/>
              <w:left w:val="single" w:sz="6" w:space="0" w:color="auto"/>
              <w:bottom w:val="single" w:sz="6" w:space="0" w:color="auto"/>
              <w:right w:val="single" w:sz="6" w:space="0" w:color="auto"/>
            </w:tcBorders>
          </w:tcPr>
          <w:p w14:paraId="21228BEB" w14:textId="77777777" w:rsidR="00B96537" w:rsidRPr="005A651B" w:rsidRDefault="00B96537" w:rsidP="00C734FC">
            <w:pPr>
              <w:pStyle w:val="Tabletext"/>
              <w:jc w:val="center"/>
              <w:rPr>
                <w:sz w:val="14"/>
                <w:szCs w:val="14"/>
                <w:lang w:val="es-ES_tradnl"/>
              </w:rPr>
            </w:pPr>
          </w:p>
        </w:tc>
        <w:tc>
          <w:tcPr>
            <w:tcW w:w="1041" w:type="dxa"/>
            <w:tcBorders>
              <w:top w:val="single" w:sz="6" w:space="0" w:color="auto"/>
              <w:left w:val="single" w:sz="6" w:space="0" w:color="auto"/>
              <w:bottom w:val="single" w:sz="6" w:space="0" w:color="auto"/>
              <w:right w:val="single" w:sz="6" w:space="0" w:color="auto"/>
            </w:tcBorders>
          </w:tcPr>
          <w:p w14:paraId="455E7D41" w14:textId="77777777" w:rsidR="00B96537" w:rsidRPr="005A651B" w:rsidRDefault="00B96537" w:rsidP="00C734FC">
            <w:pPr>
              <w:pStyle w:val="Tabletext"/>
              <w:jc w:val="center"/>
              <w:rPr>
                <w:sz w:val="14"/>
                <w:szCs w:val="14"/>
                <w:lang w:val="es-ES_tradnl"/>
              </w:rPr>
            </w:pPr>
            <w:r w:rsidRPr="005A651B">
              <w:rPr>
                <w:sz w:val="14"/>
                <w:szCs w:val="14"/>
                <w:lang w:val="es-ES_tradnl"/>
              </w:rPr>
              <w:t>0</w:t>
            </w:r>
          </w:p>
        </w:tc>
        <w:tc>
          <w:tcPr>
            <w:tcW w:w="1242" w:type="dxa"/>
            <w:tcBorders>
              <w:top w:val="single" w:sz="6" w:space="0" w:color="auto"/>
              <w:left w:val="single" w:sz="6" w:space="0" w:color="auto"/>
              <w:bottom w:val="single" w:sz="6" w:space="0" w:color="auto"/>
              <w:right w:val="single" w:sz="6" w:space="0" w:color="auto"/>
            </w:tcBorders>
          </w:tcPr>
          <w:p w14:paraId="54F7FA02" w14:textId="77777777" w:rsidR="00B96537" w:rsidRPr="005A651B" w:rsidRDefault="00B96537" w:rsidP="00C734FC">
            <w:pPr>
              <w:pStyle w:val="Tabletext"/>
              <w:jc w:val="center"/>
              <w:rPr>
                <w:sz w:val="14"/>
                <w:szCs w:val="14"/>
                <w:lang w:val="es-ES_tradnl"/>
              </w:rPr>
            </w:pPr>
            <w:r w:rsidRPr="005A651B">
              <w:rPr>
                <w:sz w:val="14"/>
                <w:szCs w:val="14"/>
                <w:lang w:val="es-ES_tradnl"/>
              </w:rPr>
              <w:t>0</w:t>
            </w:r>
          </w:p>
        </w:tc>
        <w:tc>
          <w:tcPr>
            <w:tcW w:w="594" w:type="dxa"/>
            <w:tcBorders>
              <w:top w:val="single" w:sz="6" w:space="0" w:color="auto"/>
              <w:left w:val="single" w:sz="6" w:space="0" w:color="auto"/>
              <w:bottom w:val="single" w:sz="6" w:space="0" w:color="auto"/>
              <w:right w:val="single" w:sz="6" w:space="0" w:color="auto"/>
            </w:tcBorders>
          </w:tcPr>
          <w:p w14:paraId="483EFEEF" w14:textId="77777777" w:rsidR="00B96537" w:rsidRPr="005A651B" w:rsidRDefault="00B96537" w:rsidP="00C734FC">
            <w:pPr>
              <w:pStyle w:val="Tabletext"/>
              <w:jc w:val="center"/>
              <w:rPr>
                <w:sz w:val="14"/>
                <w:szCs w:val="14"/>
                <w:lang w:val="es-ES_tradnl"/>
              </w:rPr>
            </w:pPr>
            <w:r w:rsidRPr="005A651B">
              <w:rPr>
                <w:sz w:val="14"/>
                <w:szCs w:val="14"/>
                <w:lang w:val="es-ES_tradnl"/>
              </w:rPr>
              <w:t>0</w:t>
            </w:r>
          </w:p>
        </w:tc>
        <w:tc>
          <w:tcPr>
            <w:tcW w:w="631" w:type="dxa"/>
            <w:tcBorders>
              <w:top w:val="single" w:sz="6" w:space="0" w:color="auto"/>
              <w:left w:val="single" w:sz="6" w:space="0" w:color="auto"/>
              <w:bottom w:val="single" w:sz="6" w:space="0" w:color="auto"/>
              <w:right w:val="single" w:sz="6" w:space="0" w:color="auto"/>
            </w:tcBorders>
          </w:tcPr>
          <w:p w14:paraId="33C6F95B" w14:textId="77777777" w:rsidR="00B96537" w:rsidRPr="005A651B" w:rsidRDefault="00B96537" w:rsidP="00C734FC">
            <w:pPr>
              <w:pStyle w:val="Tabletext"/>
              <w:jc w:val="center"/>
              <w:rPr>
                <w:sz w:val="14"/>
                <w:szCs w:val="14"/>
                <w:lang w:val="es-ES_tradnl"/>
              </w:rPr>
            </w:pPr>
            <w:r w:rsidRPr="005A651B">
              <w:rPr>
                <w:sz w:val="14"/>
                <w:szCs w:val="14"/>
                <w:lang w:val="es-ES_tradnl"/>
              </w:rPr>
              <w:t>0</w:t>
            </w:r>
          </w:p>
        </w:tc>
        <w:tc>
          <w:tcPr>
            <w:tcW w:w="1206" w:type="dxa"/>
            <w:tcBorders>
              <w:top w:val="single" w:sz="6" w:space="0" w:color="auto"/>
              <w:left w:val="single" w:sz="6" w:space="0" w:color="auto"/>
              <w:bottom w:val="single" w:sz="6" w:space="0" w:color="auto"/>
              <w:right w:val="single" w:sz="6" w:space="0" w:color="auto"/>
            </w:tcBorders>
          </w:tcPr>
          <w:p w14:paraId="7358EC6D" w14:textId="77777777" w:rsidR="00B96537" w:rsidRPr="005A651B" w:rsidRDefault="00B96537" w:rsidP="00C734FC">
            <w:pPr>
              <w:pStyle w:val="Tabletext"/>
              <w:jc w:val="center"/>
              <w:rPr>
                <w:sz w:val="14"/>
                <w:szCs w:val="14"/>
              </w:rPr>
            </w:pPr>
          </w:p>
        </w:tc>
        <w:tc>
          <w:tcPr>
            <w:tcW w:w="663" w:type="dxa"/>
            <w:tcBorders>
              <w:top w:val="single" w:sz="6" w:space="0" w:color="auto"/>
              <w:left w:val="single" w:sz="6" w:space="0" w:color="auto"/>
              <w:bottom w:val="single" w:sz="6" w:space="0" w:color="auto"/>
              <w:right w:val="single" w:sz="6" w:space="0" w:color="auto"/>
            </w:tcBorders>
          </w:tcPr>
          <w:p w14:paraId="3572FFAB" w14:textId="77777777" w:rsidR="00B96537" w:rsidRPr="005A651B" w:rsidRDefault="00B96537" w:rsidP="00C734FC">
            <w:pPr>
              <w:pStyle w:val="Tabletext"/>
              <w:jc w:val="center"/>
              <w:rPr>
                <w:sz w:val="14"/>
                <w:szCs w:val="14"/>
              </w:rPr>
            </w:pPr>
            <w:r w:rsidRPr="005A651B">
              <w:rPr>
                <w:sz w:val="14"/>
                <w:szCs w:val="14"/>
              </w:rPr>
              <w:t>0</w:t>
            </w:r>
          </w:p>
        </w:tc>
        <w:tc>
          <w:tcPr>
            <w:tcW w:w="528" w:type="dxa"/>
            <w:tcBorders>
              <w:top w:val="single" w:sz="6" w:space="0" w:color="auto"/>
              <w:left w:val="single" w:sz="6" w:space="0" w:color="auto"/>
              <w:bottom w:val="single" w:sz="6" w:space="0" w:color="auto"/>
              <w:right w:val="single" w:sz="6" w:space="0" w:color="auto"/>
            </w:tcBorders>
          </w:tcPr>
          <w:p w14:paraId="17C71685" w14:textId="77777777" w:rsidR="00B96537" w:rsidRPr="005A651B" w:rsidRDefault="00B96537" w:rsidP="00C734FC">
            <w:pPr>
              <w:pStyle w:val="Tabletext"/>
              <w:jc w:val="center"/>
              <w:rPr>
                <w:sz w:val="14"/>
                <w:szCs w:val="14"/>
              </w:rPr>
            </w:pPr>
            <w:r w:rsidRPr="005A651B">
              <w:rPr>
                <w:sz w:val="14"/>
                <w:szCs w:val="14"/>
              </w:rPr>
              <w:t>0</w:t>
            </w:r>
          </w:p>
        </w:tc>
        <w:tc>
          <w:tcPr>
            <w:tcW w:w="679" w:type="dxa"/>
            <w:tcBorders>
              <w:top w:val="single" w:sz="6" w:space="0" w:color="auto"/>
              <w:left w:val="single" w:sz="6" w:space="0" w:color="auto"/>
              <w:bottom w:val="single" w:sz="6" w:space="0" w:color="auto"/>
              <w:right w:val="single" w:sz="6" w:space="0" w:color="auto"/>
            </w:tcBorders>
          </w:tcPr>
          <w:p w14:paraId="4BB7A629" w14:textId="77777777" w:rsidR="00B96537" w:rsidRPr="005A651B" w:rsidRDefault="00B96537" w:rsidP="00C734FC">
            <w:pPr>
              <w:pStyle w:val="Tabletext"/>
              <w:jc w:val="center"/>
              <w:rPr>
                <w:sz w:val="14"/>
                <w:szCs w:val="14"/>
                <w:lang w:val="es-ES_tradnl"/>
              </w:rPr>
            </w:pPr>
            <w:r w:rsidRPr="005A651B">
              <w:rPr>
                <w:sz w:val="14"/>
                <w:szCs w:val="14"/>
                <w:lang w:val="es-ES_tradnl"/>
              </w:rPr>
              <w:t>0</w:t>
            </w:r>
          </w:p>
        </w:tc>
        <w:tc>
          <w:tcPr>
            <w:tcW w:w="619" w:type="dxa"/>
            <w:tcBorders>
              <w:top w:val="single" w:sz="6" w:space="0" w:color="auto"/>
              <w:left w:val="single" w:sz="6" w:space="0" w:color="auto"/>
              <w:bottom w:val="single" w:sz="6" w:space="0" w:color="auto"/>
              <w:right w:val="single" w:sz="6" w:space="0" w:color="auto"/>
            </w:tcBorders>
          </w:tcPr>
          <w:p w14:paraId="5F6E556C" w14:textId="77777777" w:rsidR="00B96537" w:rsidRPr="005A651B" w:rsidRDefault="00B96537" w:rsidP="00C734FC">
            <w:pPr>
              <w:pStyle w:val="Tabletext"/>
              <w:jc w:val="center"/>
              <w:rPr>
                <w:sz w:val="14"/>
                <w:szCs w:val="14"/>
                <w:lang w:val="es-ES_tradnl"/>
              </w:rPr>
            </w:pPr>
            <w:r w:rsidRPr="005A651B">
              <w:rPr>
                <w:sz w:val="14"/>
                <w:szCs w:val="14"/>
                <w:lang w:val="es-ES_tradnl"/>
              </w:rPr>
              <w:t>0</w:t>
            </w:r>
          </w:p>
        </w:tc>
        <w:tc>
          <w:tcPr>
            <w:tcW w:w="498" w:type="dxa"/>
            <w:tcBorders>
              <w:top w:val="single" w:sz="6" w:space="0" w:color="auto"/>
              <w:left w:val="single" w:sz="6" w:space="0" w:color="auto"/>
              <w:bottom w:val="single" w:sz="6" w:space="0" w:color="auto"/>
              <w:right w:val="single" w:sz="6" w:space="0" w:color="auto"/>
            </w:tcBorders>
          </w:tcPr>
          <w:p w14:paraId="26D00AF8" w14:textId="77777777" w:rsidR="00B96537" w:rsidRPr="005D1A5D" w:rsidRDefault="00B96537" w:rsidP="00C734FC">
            <w:pPr>
              <w:pStyle w:val="Tabletext"/>
              <w:jc w:val="center"/>
              <w:rPr>
                <w:sz w:val="14"/>
                <w:szCs w:val="14"/>
                <w:lang w:val="es-ES_tradnl"/>
              </w:rPr>
            </w:pPr>
            <w:r w:rsidRPr="005D1A5D">
              <w:rPr>
                <w:sz w:val="14"/>
                <w:szCs w:val="14"/>
                <w:lang w:val="es-ES_tradnl"/>
              </w:rPr>
              <w:t>0</w:t>
            </w:r>
          </w:p>
        </w:tc>
        <w:tc>
          <w:tcPr>
            <w:tcW w:w="537" w:type="dxa"/>
            <w:tcBorders>
              <w:top w:val="single" w:sz="6" w:space="0" w:color="auto"/>
              <w:left w:val="single" w:sz="6" w:space="0" w:color="auto"/>
              <w:bottom w:val="single" w:sz="6" w:space="0" w:color="auto"/>
              <w:right w:val="single" w:sz="6" w:space="0" w:color="auto"/>
            </w:tcBorders>
          </w:tcPr>
          <w:p w14:paraId="164193CE" w14:textId="77777777" w:rsidR="00B96537" w:rsidRPr="005A651B" w:rsidRDefault="00B96537" w:rsidP="00C734FC">
            <w:pPr>
              <w:pStyle w:val="Tabletext"/>
              <w:jc w:val="center"/>
              <w:rPr>
                <w:color w:val="000000"/>
                <w:sz w:val="14"/>
                <w:szCs w:val="14"/>
                <w:lang w:val="es-ES_tradnl"/>
              </w:rPr>
            </w:pPr>
            <w:ins w:id="80" w:author="CEPT" w:date="2019-07-05T10:03:00Z">
              <w:r w:rsidRPr="00A357F0">
                <w:rPr>
                  <w:sz w:val="14"/>
                  <w:szCs w:val="14"/>
                  <w:lang w:val="es-ES_tradnl"/>
                </w:rPr>
                <w:t>0</w:t>
              </w:r>
            </w:ins>
          </w:p>
        </w:tc>
        <w:tc>
          <w:tcPr>
            <w:tcW w:w="966" w:type="dxa"/>
            <w:gridSpan w:val="2"/>
            <w:tcBorders>
              <w:top w:val="single" w:sz="6" w:space="0" w:color="auto"/>
              <w:left w:val="single" w:sz="6" w:space="0" w:color="auto"/>
              <w:bottom w:val="single" w:sz="6" w:space="0" w:color="auto"/>
              <w:right w:val="single" w:sz="6" w:space="0" w:color="auto"/>
            </w:tcBorders>
          </w:tcPr>
          <w:p w14:paraId="6CCFF2CA" w14:textId="77777777" w:rsidR="00B96537" w:rsidRPr="005D1A5D" w:rsidRDefault="00B96537" w:rsidP="00C734FC">
            <w:pPr>
              <w:pStyle w:val="Tabletext"/>
              <w:jc w:val="center"/>
              <w:rPr>
                <w:sz w:val="14"/>
                <w:szCs w:val="14"/>
                <w:lang w:val="es-ES_tradnl"/>
              </w:rPr>
            </w:pPr>
            <w:r w:rsidRPr="005D1A5D">
              <w:rPr>
                <w:sz w:val="14"/>
                <w:szCs w:val="14"/>
                <w:lang w:val="es-ES_tradnl"/>
              </w:rPr>
              <w:t>0</w:t>
            </w:r>
          </w:p>
        </w:tc>
      </w:tr>
      <w:tr w:rsidR="00B96537" w:rsidRPr="005A651B" w14:paraId="42309197" w14:textId="77777777" w:rsidTr="00B96537">
        <w:trPr>
          <w:cantSplit/>
          <w:jc w:val="center"/>
        </w:trPr>
        <w:tc>
          <w:tcPr>
            <w:tcW w:w="1094" w:type="dxa"/>
            <w:vMerge/>
            <w:tcBorders>
              <w:top w:val="nil"/>
              <w:left w:val="single" w:sz="6" w:space="0" w:color="auto"/>
              <w:bottom w:val="nil"/>
              <w:right w:val="single" w:sz="6" w:space="0" w:color="auto"/>
            </w:tcBorders>
          </w:tcPr>
          <w:p w14:paraId="68F16045" w14:textId="77777777" w:rsidR="00B96537" w:rsidRPr="005A651B" w:rsidRDefault="00B96537" w:rsidP="00C734FC">
            <w:pPr>
              <w:pStyle w:val="Tabletext"/>
              <w:rPr>
                <w:color w:val="000000"/>
                <w:sz w:val="14"/>
                <w:szCs w:val="14"/>
                <w:lang w:val="es-ES_tradnl"/>
              </w:rPr>
            </w:pPr>
          </w:p>
        </w:tc>
        <w:tc>
          <w:tcPr>
            <w:tcW w:w="1093" w:type="dxa"/>
            <w:tcBorders>
              <w:top w:val="single" w:sz="6" w:space="0" w:color="auto"/>
              <w:left w:val="single" w:sz="6" w:space="0" w:color="auto"/>
              <w:bottom w:val="single" w:sz="6" w:space="0" w:color="auto"/>
              <w:right w:val="single" w:sz="6" w:space="0" w:color="auto"/>
            </w:tcBorders>
          </w:tcPr>
          <w:p w14:paraId="0F073866" w14:textId="77777777" w:rsidR="00B96537" w:rsidRPr="00E51DC7" w:rsidRDefault="00B96537" w:rsidP="00C734FC">
            <w:pPr>
              <w:pStyle w:val="Tabletext"/>
              <w:rPr>
                <w:color w:val="000000"/>
                <w:position w:val="3"/>
                <w:sz w:val="14"/>
                <w:szCs w:val="14"/>
                <w:lang w:val="es-ES_tradnl"/>
              </w:rPr>
            </w:pPr>
            <w:r w:rsidRPr="006D12C3">
              <w:rPr>
                <w:i/>
                <w:iCs/>
                <w:sz w:val="14"/>
                <w:szCs w:val="14"/>
              </w:rPr>
              <w:t>M</w:t>
            </w:r>
            <w:r w:rsidRPr="005D1A5D">
              <w:rPr>
                <w:i/>
                <w:iCs/>
                <w:position w:val="-4"/>
                <w:sz w:val="12"/>
                <w:szCs w:val="12"/>
              </w:rPr>
              <w:t>s</w:t>
            </w:r>
            <w:r w:rsidRPr="005D1A5D">
              <w:rPr>
                <w:sz w:val="14"/>
                <w:szCs w:val="14"/>
              </w:rPr>
              <w:t xml:space="preserve"> (dB)</w:t>
            </w:r>
          </w:p>
        </w:tc>
        <w:tc>
          <w:tcPr>
            <w:tcW w:w="865" w:type="dxa"/>
            <w:tcBorders>
              <w:top w:val="single" w:sz="6" w:space="0" w:color="auto"/>
              <w:left w:val="single" w:sz="6" w:space="0" w:color="auto"/>
              <w:bottom w:val="single" w:sz="6" w:space="0" w:color="auto"/>
              <w:right w:val="single" w:sz="6" w:space="0" w:color="auto"/>
            </w:tcBorders>
          </w:tcPr>
          <w:p w14:paraId="230B4D44" w14:textId="77777777" w:rsidR="00B96537" w:rsidRPr="005A651B" w:rsidRDefault="00B96537" w:rsidP="00C734FC">
            <w:pPr>
              <w:pStyle w:val="Tabletext"/>
              <w:jc w:val="center"/>
              <w:rPr>
                <w:sz w:val="14"/>
                <w:szCs w:val="14"/>
                <w:lang w:val="es-ES_tradnl"/>
              </w:rPr>
            </w:pPr>
            <w:r w:rsidRPr="005A651B">
              <w:rPr>
                <w:sz w:val="14"/>
                <w:szCs w:val="14"/>
                <w:lang w:val="es-ES_tradnl"/>
              </w:rPr>
              <w:t>–</w:t>
            </w:r>
          </w:p>
        </w:tc>
        <w:tc>
          <w:tcPr>
            <w:tcW w:w="579" w:type="dxa"/>
            <w:tcBorders>
              <w:top w:val="single" w:sz="6" w:space="0" w:color="auto"/>
              <w:left w:val="single" w:sz="6" w:space="0" w:color="auto"/>
              <w:bottom w:val="single" w:sz="6" w:space="0" w:color="auto"/>
              <w:right w:val="single" w:sz="6" w:space="0" w:color="auto"/>
            </w:tcBorders>
          </w:tcPr>
          <w:p w14:paraId="039FE3A0" w14:textId="77777777" w:rsidR="00B96537" w:rsidRPr="005A651B" w:rsidRDefault="00B96537" w:rsidP="00C734FC">
            <w:pPr>
              <w:pStyle w:val="Tabletext"/>
              <w:jc w:val="center"/>
              <w:rPr>
                <w:sz w:val="14"/>
                <w:szCs w:val="14"/>
                <w:lang w:val="es-ES_tradnl"/>
              </w:rPr>
            </w:pPr>
          </w:p>
        </w:tc>
        <w:tc>
          <w:tcPr>
            <w:tcW w:w="579" w:type="dxa"/>
            <w:tcBorders>
              <w:top w:val="single" w:sz="6" w:space="0" w:color="auto"/>
              <w:left w:val="single" w:sz="6" w:space="0" w:color="auto"/>
              <w:bottom w:val="single" w:sz="6" w:space="0" w:color="auto"/>
              <w:right w:val="single" w:sz="6" w:space="0" w:color="auto"/>
            </w:tcBorders>
          </w:tcPr>
          <w:p w14:paraId="27EC3443" w14:textId="77777777" w:rsidR="00B96537" w:rsidRPr="005A651B" w:rsidRDefault="00B96537" w:rsidP="00C734FC">
            <w:pPr>
              <w:pStyle w:val="Tabletext"/>
              <w:jc w:val="center"/>
              <w:rPr>
                <w:sz w:val="14"/>
                <w:szCs w:val="14"/>
                <w:lang w:val="es-ES_tradnl"/>
              </w:rPr>
            </w:pPr>
          </w:p>
        </w:tc>
        <w:tc>
          <w:tcPr>
            <w:tcW w:w="1045" w:type="dxa"/>
            <w:tcBorders>
              <w:top w:val="single" w:sz="6" w:space="0" w:color="auto"/>
              <w:left w:val="single" w:sz="6" w:space="0" w:color="auto"/>
              <w:bottom w:val="single" w:sz="6" w:space="0" w:color="auto"/>
              <w:right w:val="single" w:sz="6" w:space="0" w:color="auto"/>
            </w:tcBorders>
          </w:tcPr>
          <w:p w14:paraId="2B9DBE97" w14:textId="77777777" w:rsidR="00B96537" w:rsidRPr="005A651B" w:rsidRDefault="00B96537" w:rsidP="00C734FC">
            <w:pPr>
              <w:pStyle w:val="Tabletext"/>
              <w:jc w:val="center"/>
              <w:rPr>
                <w:sz w:val="14"/>
                <w:szCs w:val="14"/>
                <w:lang w:val="es-ES_tradnl"/>
              </w:rPr>
            </w:pPr>
          </w:p>
        </w:tc>
        <w:tc>
          <w:tcPr>
            <w:tcW w:w="1041" w:type="dxa"/>
            <w:tcBorders>
              <w:top w:val="single" w:sz="6" w:space="0" w:color="auto"/>
              <w:left w:val="single" w:sz="6" w:space="0" w:color="auto"/>
              <w:bottom w:val="single" w:sz="6" w:space="0" w:color="auto"/>
              <w:right w:val="single" w:sz="6" w:space="0" w:color="auto"/>
            </w:tcBorders>
          </w:tcPr>
          <w:p w14:paraId="5DA56EEF" w14:textId="77777777" w:rsidR="00B96537" w:rsidRPr="005A651B" w:rsidRDefault="00B96537" w:rsidP="00C734FC">
            <w:pPr>
              <w:pStyle w:val="Tabletext"/>
              <w:jc w:val="center"/>
              <w:rPr>
                <w:sz w:val="14"/>
                <w:szCs w:val="14"/>
                <w:lang w:val="es-ES_tradnl"/>
              </w:rPr>
            </w:pPr>
            <w:r w:rsidRPr="005A651B">
              <w:rPr>
                <w:sz w:val="14"/>
                <w:szCs w:val="14"/>
                <w:lang w:val="es-ES_tradnl"/>
              </w:rPr>
              <w:t>20</w:t>
            </w:r>
          </w:p>
        </w:tc>
        <w:tc>
          <w:tcPr>
            <w:tcW w:w="1242" w:type="dxa"/>
            <w:tcBorders>
              <w:top w:val="single" w:sz="6" w:space="0" w:color="auto"/>
              <w:left w:val="single" w:sz="6" w:space="0" w:color="auto"/>
              <w:bottom w:val="single" w:sz="6" w:space="0" w:color="auto"/>
              <w:right w:val="single" w:sz="6" w:space="0" w:color="auto"/>
            </w:tcBorders>
          </w:tcPr>
          <w:p w14:paraId="2E9DBCFD" w14:textId="77777777" w:rsidR="00B96537" w:rsidRPr="005A651B" w:rsidRDefault="00B96537" w:rsidP="00C734FC">
            <w:pPr>
              <w:pStyle w:val="Tabletext"/>
              <w:jc w:val="center"/>
              <w:rPr>
                <w:sz w:val="14"/>
                <w:szCs w:val="14"/>
                <w:lang w:val="es-ES_tradnl"/>
              </w:rPr>
            </w:pPr>
            <w:r w:rsidRPr="005A651B">
              <w:rPr>
                <w:sz w:val="14"/>
                <w:szCs w:val="14"/>
                <w:lang w:val="es-ES_tradnl"/>
              </w:rPr>
              <w:t>20</w:t>
            </w:r>
          </w:p>
        </w:tc>
        <w:tc>
          <w:tcPr>
            <w:tcW w:w="594" w:type="dxa"/>
            <w:tcBorders>
              <w:top w:val="single" w:sz="6" w:space="0" w:color="auto"/>
              <w:left w:val="single" w:sz="6" w:space="0" w:color="auto"/>
              <w:bottom w:val="single" w:sz="6" w:space="0" w:color="auto"/>
              <w:right w:val="single" w:sz="6" w:space="0" w:color="auto"/>
            </w:tcBorders>
          </w:tcPr>
          <w:p w14:paraId="7467FA8B" w14:textId="77777777" w:rsidR="00B96537" w:rsidRPr="005A651B" w:rsidRDefault="00B96537" w:rsidP="00C734FC">
            <w:pPr>
              <w:pStyle w:val="Tabletext"/>
              <w:jc w:val="center"/>
              <w:rPr>
                <w:sz w:val="14"/>
                <w:szCs w:val="14"/>
                <w:lang w:val="es-ES_tradnl"/>
              </w:rPr>
            </w:pPr>
            <w:r w:rsidRPr="005A651B">
              <w:rPr>
                <w:sz w:val="14"/>
                <w:szCs w:val="14"/>
                <w:lang w:val="es-ES_tradnl"/>
              </w:rPr>
              <w:t>33</w:t>
            </w:r>
          </w:p>
        </w:tc>
        <w:tc>
          <w:tcPr>
            <w:tcW w:w="631" w:type="dxa"/>
            <w:tcBorders>
              <w:top w:val="single" w:sz="6" w:space="0" w:color="auto"/>
              <w:left w:val="single" w:sz="6" w:space="0" w:color="auto"/>
              <w:bottom w:val="single" w:sz="6" w:space="0" w:color="auto"/>
              <w:right w:val="single" w:sz="6" w:space="0" w:color="auto"/>
            </w:tcBorders>
          </w:tcPr>
          <w:p w14:paraId="54038F05" w14:textId="77777777" w:rsidR="00B96537" w:rsidRPr="005A651B" w:rsidRDefault="00B96537" w:rsidP="00C734FC">
            <w:pPr>
              <w:pStyle w:val="Tabletext"/>
              <w:jc w:val="center"/>
              <w:rPr>
                <w:sz w:val="14"/>
                <w:szCs w:val="14"/>
                <w:lang w:val="es-ES_tradnl"/>
              </w:rPr>
            </w:pPr>
            <w:r w:rsidRPr="005A651B">
              <w:rPr>
                <w:sz w:val="14"/>
                <w:szCs w:val="14"/>
                <w:lang w:val="es-ES_tradnl"/>
              </w:rPr>
              <w:t>33</w:t>
            </w:r>
          </w:p>
        </w:tc>
        <w:tc>
          <w:tcPr>
            <w:tcW w:w="1206" w:type="dxa"/>
            <w:tcBorders>
              <w:top w:val="single" w:sz="6" w:space="0" w:color="auto"/>
              <w:left w:val="single" w:sz="6" w:space="0" w:color="auto"/>
              <w:bottom w:val="single" w:sz="6" w:space="0" w:color="auto"/>
              <w:right w:val="single" w:sz="6" w:space="0" w:color="auto"/>
            </w:tcBorders>
          </w:tcPr>
          <w:p w14:paraId="27929BA5" w14:textId="77777777" w:rsidR="00B96537" w:rsidRPr="005A651B" w:rsidRDefault="00B96537" w:rsidP="00C734FC">
            <w:pPr>
              <w:pStyle w:val="Tabletext"/>
              <w:jc w:val="center"/>
              <w:rPr>
                <w:sz w:val="14"/>
                <w:szCs w:val="14"/>
              </w:rPr>
            </w:pPr>
          </w:p>
        </w:tc>
        <w:tc>
          <w:tcPr>
            <w:tcW w:w="663" w:type="dxa"/>
            <w:tcBorders>
              <w:top w:val="single" w:sz="6" w:space="0" w:color="auto"/>
              <w:left w:val="single" w:sz="6" w:space="0" w:color="auto"/>
              <w:bottom w:val="single" w:sz="6" w:space="0" w:color="auto"/>
              <w:right w:val="single" w:sz="6" w:space="0" w:color="auto"/>
            </w:tcBorders>
          </w:tcPr>
          <w:p w14:paraId="3E69C0D7" w14:textId="77777777" w:rsidR="00B96537" w:rsidRPr="005A651B" w:rsidRDefault="00B96537" w:rsidP="00C734FC">
            <w:pPr>
              <w:pStyle w:val="Tabletext"/>
              <w:jc w:val="center"/>
              <w:rPr>
                <w:sz w:val="14"/>
                <w:szCs w:val="14"/>
              </w:rPr>
            </w:pPr>
            <w:r w:rsidRPr="005A651B">
              <w:rPr>
                <w:sz w:val="14"/>
                <w:szCs w:val="14"/>
              </w:rPr>
              <w:t>33</w:t>
            </w:r>
          </w:p>
        </w:tc>
        <w:tc>
          <w:tcPr>
            <w:tcW w:w="528" w:type="dxa"/>
            <w:tcBorders>
              <w:top w:val="single" w:sz="6" w:space="0" w:color="auto"/>
              <w:left w:val="single" w:sz="6" w:space="0" w:color="auto"/>
              <w:bottom w:val="single" w:sz="6" w:space="0" w:color="auto"/>
              <w:right w:val="single" w:sz="6" w:space="0" w:color="auto"/>
            </w:tcBorders>
          </w:tcPr>
          <w:p w14:paraId="7A17BEE9" w14:textId="77777777" w:rsidR="00B96537" w:rsidRPr="005A651B" w:rsidRDefault="00B96537" w:rsidP="00C734FC">
            <w:pPr>
              <w:pStyle w:val="Tabletext"/>
              <w:jc w:val="center"/>
              <w:rPr>
                <w:sz w:val="14"/>
                <w:szCs w:val="14"/>
              </w:rPr>
            </w:pPr>
            <w:r w:rsidRPr="005A651B">
              <w:rPr>
                <w:sz w:val="14"/>
                <w:szCs w:val="14"/>
              </w:rPr>
              <w:t>33</w:t>
            </w:r>
          </w:p>
        </w:tc>
        <w:tc>
          <w:tcPr>
            <w:tcW w:w="679" w:type="dxa"/>
            <w:tcBorders>
              <w:top w:val="single" w:sz="6" w:space="0" w:color="auto"/>
              <w:left w:val="single" w:sz="6" w:space="0" w:color="auto"/>
              <w:bottom w:val="single" w:sz="6" w:space="0" w:color="auto"/>
              <w:right w:val="single" w:sz="6" w:space="0" w:color="auto"/>
            </w:tcBorders>
          </w:tcPr>
          <w:p w14:paraId="7C03E36E" w14:textId="77777777" w:rsidR="00B96537" w:rsidRPr="005A651B" w:rsidRDefault="00B96537" w:rsidP="00C734FC">
            <w:pPr>
              <w:pStyle w:val="Tabletext"/>
              <w:jc w:val="center"/>
              <w:rPr>
                <w:sz w:val="14"/>
                <w:szCs w:val="14"/>
                <w:lang w:val="es-ES_tradnl"/>
              </w:rPr>
            </w:pPr>
            <w:r w:rsidRPr="005A651B">
              <w:rPr>
                <w:sz w:val="14"/>
                <w:szCs w:val="14"/>
                <w:lang w:val="es-ES_tradnl"/>
              </w:rPr>
              <w:t>33</w:t>
            </w:r>
          </w:p>
        </w:tc>
        <w:tc>
          <w:tcPr>
            <w:tcW w:w="619" w:type="dxa"/>
            <w:tcBorders>
              <w:top w:val="single" w:sz="6" w:space="0" w:color="auto"/>
              <w:left w:val="single" w:sz="6" w:space="0" w:color="auto"/>
              <w:bottom w:val="single" w:sz="6" w:space="0" w:color="auto"/>
              <w:right w:val="single" w:sz="6" w:space="0" w:color="auto"/>
            </w:tcBorders>
          </w:tcPr>
          <w:p w14:paraId="3C38FDA7" w14:textId="77777777" w:rsidR="00B96537" w:rsidRPr="005A651B" w:rsidRDefault="00B96537" w:rsidP="00C734FC">
            <w:pPr>
              <w:pStyle w:val="Tabletext"/>
              <w:jc w:val="center"/>
              <w:rPr>
                <w:sz w:val="14"/>
                <w:szCs w:val="14"/>
                <w:lang w:val="es-ES_tradnl"/>
              </w:rPr>
            </w:pPr>
            <w:r w:rsidRPr="005A651B">
              <w:rPr>
                <w:sz w:val="14"/>
                <w:szCs w:val="14"/>
                <w:lang w:val="es-ES_tradnl"/>
              </w:rPr>
              <w:t>33</w:t>
            </w:r>
          </w:p>
        </w:tc>
        <w:tc>
          <w:tcPr>
            <w:tcW w:w="498" w:type="dxa"/>
            <w:tcBorders>
              <w:top w:val="single" w:sz="6" w:space="0" w:color="auto"/>
              <w:left w:val="single" w:sz="6" w:space="0" w:color="auto"/>
              <w:bottom w:val="single" w:sz="6" w:space="0" w:color="auto"/>
              <w:right w:val="single" w:sz="6" w:space="0" w:color="auto"/>
            </w:tcBorders>
          </w:tcPr>
          <w:p w14:paraId="7167D1E5" w14:textId="77777777" w:rsidR="00B96537" w:rsidRPr="005A651B" w:rsidRDefault="00B96537" w:rsidP="00C734FC">
            <w:pPr>
              <w:pStyle w:val="Tabletext"/>
              <w:jc w:val="center"/>
              <w:rPr>
                <w:color w:val="000000"/>
                <w:sz w:val="14"/>
                <w:szCs w:val="14"/>
                <w:lang w:val="es-ES_tradnl"/>
              </w:rPr>
            </w:pPr>
            <w:r w:rsidRPr="005D1A5D">
              <w:rPr>
                <w:sz w:val="14"/>
                <w:szCs w:val="14"/>
              </w:rPr>
              <w:t xml:space="preserve">26  </w:t>
            </w:r>
            <w:r w:rsidRPr="00F84B18">
              <w:rPr>
                <w:position w:val="4"/>
                <w:sz w:val="12"/>
                <w:szCs w:val="12"/>
              </w:rPr>
              <w:t>2</w:t>
            </w:r>
          </w:p>
        </w:tc>
        <w:tc>
          <w:tcPr>
            <w:tcW w:w="537" w:type="dxa"/>
            <w:tcBorders>
              <w:top w:val="single" w:sz="6" w:space="0" w:color="auto"/>
              <w:left w:val="single" w:sz="6" w:space="0" w:color="auto"/>
              <w:bottom w:val="single" w:sz="6" w:space="0" w:color="auto"/>
              <w:right w:val="single" w:sz="6" w:space="0" w:color="auto"/>
            </w:tcBorders>
          </w:tcPr>
          <w:p w14:paraId="36EC436A" w14:textId="77777777" w:rsidR="00B96537" w:rsidRPr="005A651B" w:rsidRDefault="00B96537" w:rsidP="00C734FC">
            <w:pPr>
              <w:pStyle w:val="Tabletext"/>
              <w:jc w:val="center"/>
              <w:rPr>
                <w:color w:val="000000"/>
                <w:sz w:val="14"/>
                <w:szCs w:val="14"/>
                <w:lang w:val="es-ES_tradnl"/>
              </w:rPr>
            </w:pPr>
            <w:ins w:id="81" w:author="CEPT" w:date="2019-07-05T10:03:00Z">
              <w:r w:rsidRPr="00A357F0">
                <w:rPr>
                  <w:sz w:val="14"/>
                  <w:szCs w:val="14"/>
                  <w:lang w:val="es-ES_tradnl"/>
                </w:rPr>
                <w:t>1</w:t>
              </w:r>
            </w:ins>
          </w:p>
        </w:tc>
        <w:tc>
          <w:tcPr>
            <w:tcW w:w="966" w:type="dxa"/>
            <w:gridSpan w:val="2"/>
            <w:tcBorders>
              <w:top w:val="single" w:sz="6" w:space="0" w:color="auto"/>
              <w:left w:val="single" w:sz="6" w:space="0" w:color="auto"/>
              <w:bottom w:val="single" w:sz="6" w:space="0" w:color="auto"/>
              <w:right w:val="single" w:sz="6" w:space="0" w:color="auto"/>
            </w:tcBorders>
          </w:tcPr>
          <w:p w14:paraId="20E311DA" w14:textId="77777777" w:rsidR="00B96537" w:rsidRPr="005A651B" w:rsidRDefault="00B96537" w:rsidP="00C734FC">
            <w:pPr>
              <w:pStyle w:val="Tabletext"/>
              <w:jc w:val="center"/>
              <w:rPr>
                <w:color w:val="000000"/>
                <w:sz w:val="14"/>
                <w:szCs w:val="14"/>
                <w:lang w:val="es-ES_tradnl"/>
              </w:rPr>
            </w:pPr>
            <w:r w:rsidRPr="005D1A5D">
              <w:rPr>
                <w:sz w:val="14"/>
                <w:szCs w:val="14"/>
              </w:rPr>
              <w:t xml:space="preserve">26  </w:t>
            </w:r>
            <w:r w:rsidRPr="00F84B18">
              <w:rPr>
                <w:position w:val="4"/>
                <w:sz w:val="12"/>
                <w:szCs w:val="12"/>
              </w:rPr>
              <w:t>2</w:t>
            </w:r>
          </w:p>
        </w:tc>
      </w:tr>
      <w:tr w:rsidR="00B96537" w:rsidRPr="005A651B" w14:paraId="6D7BD91C" w14:textId="77777777" w:rsidTr="00B96537">
        <w:trPr>
          <w:cantSplit/>
          <w:jc w:val="center"/>
        </w:trPr>
        <w:tc>
          <w:tcPr>
            <w:tcW w:w="1094" w:type="dxa"/>
            <w:vMerge/>
            <w:tcBorders>
              <w:top w:val="nil"/>
              <w:left w:val="single" w:sz="6" w:space="0" w:color="auto"/>
              <w:bottom w:val="single" w:sz="6" w:space="0" w:color="auto"/>
              <w:right w:val="single" w:sz="6" w:space="0" w:color="auto"/>
            </w:tcBorders>
          </w:tcPr>
          <w:p w14:paraId="5C4E2CF0" w14:textId="77777777" w:rsidR="00B96537" w:rsidRPr="005A651B" w:rsidRDefault="00B96537" w:rsidP="00C734FC">
            <w:pPr>
              <w:pStyle w:val="Tabletext"/>
              <w:rPr>
                <w:color w:val="000000"/>
                <w:sz w:val="14"/>
                <w:szCs w:val="14"/>
                <w:lang w:val="es-ES_tradnl"/>
              </w:rPr>
            </w:pPr>
          </w:p>
        </w:tc>
        <w:tc>
          <w:tcPr>
            <w:tcW w:w="1093" w:type="dxa"/>
            <w:tcBorders>
              <w:top w:val="single" w:sz="6" w:space="0" w:color="auto"/>
              <w:left w:val="single" w:sz="6" w:space="0" w:color="auto"/>
              <w:bottom w:val="single" w:sz="6" w:space="0" w:color="auto"/>
              <w:right w:val="single" w:sz="6" w:space="0" w:color="auto"/>
            </w:tcBorders>
          </w:tcPr>
          <w:p w14:paraId="3E1EE049" w14:textId="77777777" w:rsidR="00B96537" w:rsidRPr="00E51DC7" w:rsidRDefault="00B96537" w:rsidP="00C734FC">
            <w:pPr>
              <w:pStyle w:val="Tabletext"/>
              <w:rPr>
                <w:color w:val="000000"/>
                <w:position w:val="3"/>
                <w:sz w:val="14"/>
                <w:szCs w:val="14"/>
                <w:lang w:val="es-ES_tradnl"/>
              </w:rPr>
            </w:pPr>
            <w:r w:rsidRPr="006D12C3">
              <w:rPr>
                <w:i/>
                <w:iCs/>
                <w:sz w:val="14"/>
                <w:szCs w:val="14"/>
              </w:rPr>
              <w:t>W</w:t>
            </w:r>
            <w:r w:rsidRPr="005D1A5D">
              <w:rPr>
                <w:sz w:val="14"/>
                <w:szCs w:val="14"/>
              </w:rPr>
              <w:t xml:space="preserve"> (dB)</w:t>
            </w:r>
          </w:p>
        </w:tc>
        <w:tc>
          <w:tcPr>
            <w:tcW w:w="865" w:type="dxa"/>
            <w:tcBorders>
              <w:top w:val="single" w:sz="6" w:space="0" w:color="auto"/>
              <w:left w:val="single" w:sz="6" w:space="0" w:color="auto"/>
              <w:bottom w:val="single" w:sz="6" w:space="0" w:color="auto"/>
              <w:right w:val="single" w:sz="6" w:space="0" w:color="auto"/>
            </w:tcBorders>
          </w:tcPr>
          <w:p w14:paraId="418F15FA" w14:textId="77777777" w:rsidR="00B96537" w:rsidRPr="005A651B" w:rsidRDefault="00B96537" w:rsidP="00C734FC">
            <w:pPr>
              <w:pStyle w:val="Tabletext"/>
              <w:jc w:val="center"/>
              <w:rPr>
                <w:sz w:val="14"/>
                <w:szCs w:val="14"/>
              </w:rPr>
            </w:pPr>
            <w:r w:rsidRPr="005A651B">
              <w:rPr>
                <w:sz w:val="14"/>
                <w:szCs w:val="14"/>
              </w:rPr>
              <w:t>–</w:t>
            </w:r>
          </w:p>
        </w:tc>
        <w:tc>
          <w:tcPr>
            <w:tcW w:w="579" w:type="dxa"/>
            <w:tcBorders>
              <w:top w:val="single" w:sz="6" w:space="0" w:color="auto"/>
              <w:left w:val="single" w:sz="6" w:space="0" w:color="auto"/>
              <w:bottom w:val="single" w:sz="6" w:space="0" w:color="auto"/>
              <w:right w:val="single" w:sz="6" w:space="0" w:color="auto"/>
            </w:tcBorders>
          </w:tcPr>
          <w:p w14:paraId="294B0046" w14:textId="77777777" w:rsidR="00B96537" w:rsidRPr="005A651B" w:rsidRDefault="00B96537" w:rsidP="00C734FC">
            <w:pPr>
              <w:pStyle w:val="Tabletext"/>
              <w:jc w:val="center"/>
              <w:rPr>
                <w:sz w:val="14"/>
                <w:szCs w:val="14"/>
              </w:rPr>
            </w:pPr>
          </w:p>
        </w:tc>
        <w:tc>
          <w:tcPr>
            <w:tcW w:w="579" w:type="dxa"/>
            <w:tcBorders>
              <w:top w:val="single" w:sz="6" w:space="0" w:color="auto"/>
              <w:left w:val="single" w:sz="6" w:space="0" w:color="auto"/>
              <w:bottom w:val="single" w:sz="6" w:space="0" w:color="auto"/>
              <w:right w:val="single" w:sz="6" w:space="0" w:color="auto"/>
            </w:tcBorders>
          </w:tcPr>
          <w:p w14:paraId="3D5638D9" w14:textId="77777777" w:rsidR="00B96537" w:rsidRPr="005A651B" w:rsidRDefault="00B96537" w:rsidP="00C734FC">
            <w:pPr>
              <w:pStyle w:val="Tabletext"/>
              <w:jc w:val="center"/>
              <w:rPr>
                <w:sz w:val="14"/>
                <w:szCs w:val="14"/>
              </w:rPr>
            </w:pPr>
          </w:p>
        </w:tc>
        <w:tc>
          <w:tcPr>
            <w:tcW w:w="1045" w:type="dxa"/>
            <w:tcBorders>
              <w:top w:val="single" w:sz="6" w:space="0" w:color="auto"/>
              <w:left w:val="single" w:sz="6" w:space="0" w:color="auto"/>
              <w:bottom w:val="single" w:sz="6" w:space="0" w:color="auto"/>
              <w:right w:val="single" w:sz="6" w:space="0" w:color="auto"/>
            </w:tcBorders>
          </w:tcPr>
          <w:p w14:paraId="2FCFB83F" w14:textId="77777777" w:rsidR="00B96537" w:rsidRPr="005A651B" w:rsidRDefault="00B96537" w:rsidP="00C734FC">
            <w:pPr>
              <w:pStyle w:val="Tabletext"/>
              <w:jc w:val="center"/>
              <w:rPr>
                <w:sz w:val="14"/>
                <w:szCs w:val="14"/>
              </w:rPr>
            </w:pPr>
          </w:p>
        </w:tc>
        <w:tc>
          <w:tcPr>
            <w:tcW w:w="1041" w:type="dxa"/>
            <w:tcBorders>
              <w:top w:val="single" w:sz="6" w:space="0" w:color="auto"/>
              <w:left w:val="single" w:sz="6" w:space="0" w:color="auto"/>
              <w:bottom w:val="single" w:sz="6" w:space="0" w:color="auto"/>
              <w:right w:val="single" w:sz="6" w:space="0" w:color="auto"/>
            </w:tcBorders>
          </w:tcPr>
          <w:p w14:paraId="4EDC1371" w14:textId="77777777" w:rsidR="00B96537" w:rsidRPr="005A651B" w:rsidRDefault="00B96537" w:rsidP="00C734FC">
            <w:pPr>
              <w:pStyle w:val="Tabletext"/>
              <w:jc w:val="center"/>
              <w:rPr>
                <w:sz w:val="14"/>
                <w:szCs w:val="14"/>
              </w:rPr>
            </w:pPr>
            <w:r w:rsidRPr="005A651B">
              <w:rPr>
                <w:sz w:val="14"/>
                <w:szCs w:val="14"/>
              </w:rPr>
              <w:t>0</w:t>
            </w:r>
          </w:p>
        </w:tc>
        <w:tc>
          <w:tcPr>
            <w:tcW w:w="1242" w:type="dxa"/>
            <w:tcBorders>
              <w:top w:val="single" w:sz="6" w:space="0" w:color="auto"/>
              <w:left w:val="single" w:sz="6" w:space="0" w:color="auto"/>
              <w:bottom w:val="single" w:sz="6" w:space="0" w:color="auto"/>
              <w:right w:val="single" w:sz="6" w:space="0" w:color="auto"/>
            </w:tcBorders>
          </w:tcPr>
          <w:p w14:paraId="6BE2A59F" w14:textId="77777777" w:rsidR="00B96537" w:rsidRPr="005A651B" w:rsidRDefault="00B96537" w:rsidP="00C734FC">
            <w:pPr>
              <w:pStyle w:val="Tabletext"/>
              <w:jc w:val="center"/>
              <w:rPr>
                <w:sz w:val="14"/>
                <w:szCs w:val="14"/>
              </w:rPr>
            </w:pPr>
            <w:r w:rsidRPr="005A651B">
              <w:rPr>
                <w:sz w:val="14"/>
                <w:szCs w:val="14"/>
              </w:rPr>
              <w:t>0</w:t>
            </w:r>
          </w:p>
        </w:tc>
        <w:tc>
          <w:tcPr>
            <w:tcW w:w="594" w:type="dxa"/>
            <w:tcBorders>
              <w:top w:val="single" w:sz="6" w:space="0" w:color="auto"/>
              <w:left w:val="single" w:sz="6" w:space="0" w:color="auto"/>
              <w:bottom w:val="single" w:sz="6" w:space="0" w:color="auto"/>
              <w:right w:val="single" w:sz="6" w:space="0" w:color="auto"/>
            </w:tcBorders>
          </w:tcPr>
          <w:p w14:paraId="70F8C137" w14:textId="77777777" w:rsidR="00B96537" w:rsidRPr="005A651B" w:rsidRDefault="00B96537" w:rsidP="00C734FC">
            <w:pPr>
              <w:pStyle w:val="Tabletext"/>
              <w:jc w:val="center"/>
              <w:rPr>
                <w:sz w:val="14"/>
                <w:szCs w:val="14"/>
              </w:rPr>
            </w:pPr>
            <w:r w:rsidRPr="005A651B">
              <w:rPr>
                <w:sz w:val="14"/>
                <w:szCs w:val="14"/>
              </w:rPr>
              <w:t>0</w:t>
            </w:r>
          </w:p>
        </w:tc>
        <w:tc>
          <w:tcPr>
            <w:tcW w:w="631" w:type="dxa"/>
            <w:tcBorders>
              <w:top w:val="single" w:sz="6" w:space="0" w:color="auto"/>
              <w:left w:val="single" w:sz="6" w:space="0" w:color="auto"/>
              <w:bottom w:val="single" w:sz="6" w:space="0" w:color="auto"/>
              <w:right w:val="single" w:sz="6" w:space="0" w:color="auto"/>
            </w:tcBorders>
          </w:tcPr>
          <w:p w14:paraId="12194FF2" w14:textId="77777777" w:rsidR="00B96537" w:rsidRPr="005A651B" w:rsidRDefault="00B96537" w:rsidP="00C734FC">
            <w:pPr>
              <w:pStyle w:val="Tabletext"/>
              <w:jc w:val="center"/>
              <w:rPr>
                <w:sz w:val="14"/>
                <w:szCs w:val="14"/>
              </w:rPr>
            </w:pPr>
            <w:r w:rsidRPr="005A651B">
              <w:rPr>
                <w:sz w:val="14"/>
                <w:szCs w:val="14"/>
              </w:rPr>
              <w:t>0</w:t>
            </w:r>
          </w:p>
        </w:tc>
        <w:tc>
          <w:tcPr>
            <w:tcW w:w="1206" w:type="dxa"/>
            <w:tcBorders>
              <w:top w:val="single" w:sz="6" w:space="0" w:color="auto"/>
              <w:left w:val="single" w:sz="6" w:space="0" w:color="auto"/>
              <w:bottom w:val="single" w:sz="6" w:space="0" w:color="auto"/>
              <w:right w:val="single" w:sz="6" w:space="0" w:color="auto"/>
            </w:tcBorders>
          </w:tcPr>
          <w:p w14:paraId="701CBF38" w14:textId="77777777" w:rsidR="00B96537" w:rsidRPr="005A651B" w:rsidRDefault="00B96537" w:rsidP="00C734FC">
            <w:pPr>
              <w:pStyle w:val="Tabletext"/>
              <w:jc w:val="center"/>
              <w:rPr>
                <w:sz w:val="14"/>
                <w:szCs w:val="14"/>
              </w:rPr>
            </w:pPr>
          </w:p>
        </w:tc>
        <w:tc>
          <w:tcPr>
            <w:tcW w:w="663" w:type="dxa"/>
            <w:tcBorders>
              <w:top w:val="single" w:sz="6" w:space="0" w:color="auto"/>
              <w:left w:val="single" w:sz="6" w:space="0" w:color="auto"/>
              <w:bottom w:val="single" w:sz="6" w:space="0" w:color="auto"/>
              <w:right w:val="single" w:sz="6" w:space="0" w:color="auto"/>
            </w:tcBorders>
          </w:tcPr>
          <w:p w14:paraId="19E0AC0D" w14:textId="77777777" w:rsidR="00B96537" w:rsidRPr="005A651B" w:rsidRDefault="00B96537" w:rsidP="00C734FC">
            <w:pPr>
              <w:pStyle w:val="Tabletext"/>
              <w:jc w:val="center"/>
              <w:rPr>
                <w:sz w:val="14"/>
                <w:szCs w:val="14"/>
              </w:rPr>
            </w:pPr>
            <w:r w:rsidRPr="005A651B">
              <w:rPr>
                <w:sz w:val="14"/>
                <w:szCs w:val="14"/>
              </w:rPr>
              <w:t>0</w:t>
            </w:r>
          </w:p>
        </w:tc>
        <w:tc>
          <w:tcPr>
            <w:tcW w:w="528" w:type="dxa"/>
            <w:tcBorders>
              <w:top w:val="single" w:sz="6" w:space="0" w:color="auto"/>
              <w:left w:val="single" w:sz="6" w:space="0" w:color="auto"/>
              <w:bottom w:val="single" w:sz="6" w:space="0" w:color="auto"/>
              <w:right w:val="single" w:sz="6" w:space="0" w:color="auto"/>
            </w:tcBorders>
          </w:tcPr>
          <w:p w14:paraId="5B3526FE" w14:textId="77777777" w:rsidR="00B96537" w:rsidRPr="005A651B" w:rsidRDefault="00B96537" w:rsidP="00C734FC">
            <w:pPr>
              <w:pStyle w:val="Tabletext"/>
              <w:jc w:val="center"/>
              <w:rPr>
                <w:sz w:val="14"/>
                <w:szCs w:val="14"/>
              </w:rPr>
            </w:pPr>
            <w:r w:rsidRPr="005A651B">
              <w:rPr>
                <w:sz w:val="14"/>
                <w:szCs w:val="14"/>
              </w:rPr>
              <w:t>0</w:t>
            </w:r>
          </w:p>
        </w:tc>
        <w:tc>
          <w:tcPr>
            <w:tcW w:w="679" w:type="dxa"/>
            <w:tcBorders>
              <w:top w:val="single" w:sz="6" w:space="0" w:color="auto"/>
              <w:left w:val="single" w:sz="6" w:space="0" w:color="auto"/>
              <w:bottom w:val="single" w:sz="6" w:space="0" w:color="auto"/>
              <w:right w:val="single" w:sz="6" w:space="0" w:color="auto"/>
            </w:tcBorders>
          </w:tcPr>
          <w:p w14:paraId="2125C7ED" w14:textId="77777777" w:rsidR="00B96537" w:rsidRPr="005A651B" w:rsidRDefault="00B96537" w:rsidP="00C734FC">
            <w:pPr>
              <w:pStyle w:val="Tabletext"/>
              <w:jc w:val="center"/>
              <w:rPr>
                <w:sz w:val="14"/>
                <w:szCs w:val="14"/>
              </w:rPr>
            </w:pPr>
            <w:r w:rsidRPr="005A651B">
              <w:rPr>
                <w:sz w:val="14"/>
                <w:szCs w:val="14"/>
              </w:rPr>
              <w:t>0</w:t>
            </w:r>
          </w:p>
        </w:tc>
        <w:tc>
          <w:tcPr>
            <w:tcW w:w="619" w:type="dxa"/>
            <w:tcBorders>
              <w:top w:val="single" w:sz="6" w:space="0" w:color="auto"/>
              <w:left w:val="single" w:sz="6" w:space="0" w:color="auto"/>
              <w:bottom w:val="single" w:sz="6" w:space="0" w:color="auto"/>
              <w:right w:val="single" w:sz="6" w:space="0" w:color="auto"/>
            </w:tcBorders>
          </w:tcPr>
          <w:p w14:paraId="417386EB" w14:textId="77777777" w:rsidR="00B96537" w:rsidRPr="005A651B" w:rsidRDefault="00B96537" w:rsidP="00C734FC">
            <w:pPr>
              <w:pStyle w:val="Tabletext"/>
              <w:jc w:val="center"/>
              <w:rPr>
                <w:sz w:val="14"/>
                <w:szCs w:val="14"/>
              </w:rPr>
            </w:pPr>
            <w:r w:rsidRPr="005A651B">
              <w:rPr>
                <w:sz w:val="14"/>
                <w:szCs w:val="14"/>
              </w:rPr>
              <w:t>0</w:t>
            </w:r>
          </w:p>
        </w:tc>
        <w:tc>
          <w:tcPr>
            <w:tcW w:w="498" w:type="dxa"/>
            <w:tcBorders>
              <w:top w:val="single" w:sz="6" w:space="0" w:color="auto"/>
              <w:left w:val="single" w:sz="6" w:space="0" w:color="auto"/>
              <w:bottom w:val="single" w:sz="6" w:space="0" w:color="auto"/>
              <w:right w:val="single" w:sz="6" w:space="0" w:color="auto"/>
            </w:tcBorders>
          </w:tcPr>
          <w:p w14:paraId="080BCB94" w14:textId="77777777" w:rsidR="00B96537" w:rsidRPr="005D1A5D" w:rsidRDefault="00B96537" w:rsidP="00C734FC">
            <w:pPr>
              <w:pStyle w:val="Tabletext"/>
              <w:jc w:val="center"/>
              <w:rPr>
                <w:sz w:val="14"/>
                <w:szCs w:val="14"/>
              </w:rPr>
            </w:pPr>
            <w:r w:rsidRPr="005D1A5D">
              <w:rPr>
                <w:sz w:val="14"/>
                <w:szCs w:val="14"/>
              </w:rPr>
              <w:t>0</w:t>
            </w:r>
          </w:p>
        </w:tc>
        <w:tc>
          <w:tcPr>
            <w:tcW w:w="537" w:type="dxa"/>
            <w:tcBorders>
              <w:top w:val="single" w:sz="6" w:space="0" w:color="auto"/>
              <w:left w:val="single" w:sz="6" w:space="0" w:color="auto"/>
              <w:bottom w:val="single" w:sz="6" w:space="0" w:color="auto"/>
              <w:right w:val="single" w:sz="6" w:space="0" w:color="auto"/>
            </w:tcBorders>
          </w:tcPr>
          <w:p w14:paraId="478D96F3" w14:textId="77777777" w:rsidR="00B96537" w:rsidRPr="005A651B" w:rsidRDefault="00B96537" w:rsidP="00C734FC">
            <w:pPr>
              <w:pStyle w:val="Tabletext"/>
              <w:jc w:val="center"/>
              <w:rPr>
                <w:color w:val="000000"/>
                <w:sz w:val="14"/>
                <w:szCs w:val="14"/>
              </w:rPr>
            </w:pPr>
            <w:ins w:id="82" w:author="CEPT" w:date="2019-07-05T10:03:00Z">
              <w:r w:rsidRPr="00A357F0">
                <w:rPr>
                  <w:sz w:val="14"/>
                  <w:szCs w:val="14"/>
                  <w:lang w:val="es-ES_tradnl"/>
                </w:rPr>
                <w:t>0</w:t>
              </w:r>
            </w:ins>
          </w:p>
        </w:tc>
        <w:tc>
          <w:tcPr>
            <w:tcW w:w="966" w:type="dxa"/>
            <w:gridSpan w:val="2"/>
            <w:tcBorders>
              <w:top w:val="single" w:sz="6" w:space="0" w:color="auto"/>
              <w:left w:val="single" w:sz="6" w:space="0" w:color="auto"/>
              <w:bottom w:val="single" w:sz="6" w:space="0" w:color="auto"/>
              <w:right w:val="single" w:sz="6" w:space="0" w:color="auto"/>
            </w:tcBorders>
          </w:tcPr>
          <w:p w14:paraId="1DE4CC3C" w14:textId="77777777" w:rsidR="00B96537" w:rsidRPr="005D1A5D" w:rsidRDefault="00B96537" w:rsidP="00C734FC">
            <w:pPr>
              <w:pStyle w:val="Tabletext"/>
              <w:jc w:val="center"/>
              <w:rPr>
                <w:sz w:val="14"/>
                <w:szCs w:val="14"/>
              </w:rPr>
            </w:pPr>
            <w:r w:rsidRPr="005D1A5D">
              <w:rPr>
                <w:sz w:val="14"/>
                <w:szCs w:val="14"/>
              </w:rPr>
              <w:t>0</w:t>
            </w:r>
          </w:p>
        </w:tc>
      </w:tr>
      <w:tr w:rsidR="00B96537" w:rsidRPr="005A651B" w14:paraId="7B6F3880" w14:textId="77777777" w:rsidTr="00B96537">
        <w:trPr>
          <w:cantSplit/>
          <w:jc w:val="center"/>
        </w:trPr>
        <w:tc>
          <w:tcPr>
            <w:tcW w:w="1094" w:type="dxa"/>
            <w:vMerge w:val="restart"/>
            <w:tcBorders>
              <w:top w:val="single" w:sz="6" w:space="0" w:color="auto"/>
              <w:left w:val="single" w:sz="6" w:space="0" w:color="auto"/>
              <w:bottom w:val="nil"/>
              <w:right w:val="single" w:sz="6" w:space="0" w:color="auto"/>
            </w:tcBorders>
          </w:tcPr>
          <w:p w14:paraId="4344F3AB" w14:textId="77777777" w:rsidR="00B96537" w:rsidRPr="005A651B" w:rsidRDefault="00B96537" w:rsidP="00C734FC">
            <w:pPr>
              <w:pStyle w:val="Tabletext"/>
              <w:rPr>
                <w:sz w:val="14"/>
                <w:szCs w:val="14"/>
              </w:rPr>
            </w:pPr>
            <w:r w:rsidRPr="005A651B">
              <w:rPr>
                <w:sz w:val="14"/>
                <w:szCs w:val="14"/>
              </w:rPr>
              <w:t>Terrestrial station parameters</w:t>
            </w:r>
          </w:p>
        </w:tc>
        <w:tc>
          <w:tcPr>
            <w:tcW w:w="1093" w:type="dxa"/>
            <w:tcBorders>
              <w:top w:val="single" w:sz="6" w:space="0" w:color="auto"/>
              <w:left w:val="single" w:sz="6" w:space="0" w:color="auto"/>
              <w:bottom w:val="single" w:sz="6" w:space="0" w:color="auto"/>
              <w:right w:val="single" w:sz="6" w:space="0" w:color="auto"/>
            </w:tcBorders>
          </w:tcPr>
          <w:p w14:paraId="4744C18F" w14:textId="77777777" w:rsidR="00B96537" w:rsidRPr="00E51DC7" w:rsidRDefault="00B96537" w:rsidP="00C734FC">
            <w:pPr>
              <w:pStyle w:val="Tabletext"/>
              <w:rPr>
                <w:color w:val="000000"/>
                <w:position w:val="3"/>
                <w:sz w:val="14"/>
                <w:szCs w:val="14"/>
                <w:lang w:val="fr-CH"/>
              </w:rPr>
            </w:pPr>
            <w:r w:rsidRPr="006D12C3">
              <w:rPr>
                <w:i/>
                <w:iCs/>
                <w:sz w:val="14"/>
                <w:szCs w:val="14"/>
              </w:rPr>
              <w:t>G</w:t>
            </w:r>
            <w:r w:rsidRPr="005D1A5D">
              <w:rPr>
                <w:i/>
                <w:iCs/>
                <w:position w:val="-4"/>
                <w:sz w:val="12"/>
                <w:szCs w:val="12"/>
              </w:rPr>
              <w:t>x</w:t>
            </w:r>
            <w:r w:rsidRPr="005D1A5D">
              <w:rPr>
                <w:sz w:val="14"/>
                <w:szCs w:val="14"/>
              </w:rPr>
              <w:t xml:space="preserve"> (</w:t>
            </w:r>
            <w:proofErr w:type="spellStart"/>
            <w:r w:rsidRPr="005D1A5D">
              <w:rPr>
                <w:sz w:val="14"/>
                <w:szCs w:val="14"/>
              </w:rPr>
              <w:t>dBi</w:t>
            </w:r>
            <w:proofErr w:type="spellEnd"/>
            <w:r w:rsidRPr="005D1A5D">
              <w:rPr>
                <w:sz w:val="14"/>
                <w:szCs w:val="14"/>
              </w:rPr>
              <w:t xml:space="preserve">)  </w:t>
            </w:r>
            <w:r w:rsidRPr="00F84B18">
              <w:rPr>
                <w:position w:val="4"/>
                <w:sz w:val="12"/>
                <w:szCs w:val="12"/>
              </w:rPr>
              <w:t>3</w:t>
            </w:r>
          </w:p>
        </w:tc>
        <w:tc>
          <w:tcPr>
            <w:tcW w:w="865" w:type="dxa"/>
            <w:tcBorders>
              <w:top w:val="single" w:sz="6" w:space="0" w:color="auto"/>
              <w:left w:val="single" w:sz="6" w:space="0" w:color="auto"/>
              <w:bottom w:val="single" w:sz="6" w:space="0" w:color="auto"/>
              <w:right w:val="single" w:sz="6" w:space="0" w:color="auto"/>
            </w:tcBorders>
          </w:tcPr>
          <w:p w14:paraId="33C26E01" w14:textId="77777777" w:rsidR="00B96537" w:rsidRPr="005A651B" w:rsidRDefault="00B96537" w:rsidP="00C734FC">
            <w:pPr>
              <w:pStyle w:val="Tabletext"/>
              <w:jc w:val="center"/>
              <w:rPr>
                <w:sz w:val="14"/>
                <w:szCs w:val="14"/>
                <w:lang w:val="fr-CH"/>
              </w:rPr>
            </w:pPr>
            <w:r w:rsidRPr="005A651B">
              <w:rPr>
                <w:sz w:val="14"/>
                <w:szCs w:val="14"/>
                <w:lang w:val="fr-CH"/>
              </w:rPr>
              <w:t>8</w:t>
            </w:r>
          </w:p>
        </w:tc>
        <w:tc>
          <w:tcPr>
            <w:tcW w:w="579" w:type="dxa"/>
            <w:tcBorders>
              <w:top w:val="single" w:sz="6" w:space="0" w:color="auto"/>
              <w:left w:val="single" w:sz="6" w:space="0" w:color="auto"/>
              <w:bottom w:val="single" w:sz="6" w:space="0" w:color="auto"/>
              <w:right w:val="single" w:sz="6" w:space="0" w:color="auto"/>
            </w:tcBorders>
          </w:tcPr>
          <w:p w14:paraId="4502FB26" w14:textId="77777777" w:rsidR="00B96537" w:rsidRPr="005A651B" w:rsidRDefault="00B96537" w:rsidP="00C734FC">
            <w:pPr>
              <w:pStyle w:val="Tabletext"/>
              <w:jc w:val="center"/>
              <w:rPr>
                <w:sz w:val="14"/>
                <w:szCs w:val="14"/>
                <w:lang w:val="fr-CH"/>
              </w:rPr>
            </w:pPr>
          </w:p>
        </w:tc>
        <w:tc>
          <w:tcPr>
            <w:tcW w:w="579" w:type="dxa"/>
            <w:tcBorders>
              <w:top w:val="single" w:sz="6" w:space="0" w:color="auto"/>
              <w:left w:val="single" w:sz="6" w:space="0" w:color="auto"/>
              <w:bottom w:val="single" w:sz="6" w:space="0" w:color="auto"/>
              <w:right w:val="single" w:sz="6" w:space="0" w:color="auto"/>
            </w:tcBorders>
          </w:tcPr>
          <w:p w14:paraId="1E69B208" w14:textId="77777777" w:rsidR="00B96537" w:rsidRPr="005A651B" w:rsidRDefault="00B96537" w:rsidP="00C734FC">
            <w:pPr>
              <w:pStyle w:val="Tabletext"/>
              <w:jc w:val="center"/>
              <w:rPr>
                <w:sz w:val="14"/>
                <w:szCs w:val="14"/>
                <w:lang w:val="fr-CH"/>
              </w:rPr>
            </w:pPr>
          </w:p>
        </w:tc>
        <w:tc>
          <w:tcPr>
            <w:tcW w:w="1045" w:type="dxa"/>
            <w:tcBorders>
              <w:top w:val="single" w:sz="6" w:space="0" w:color="auto"/>
              <w:left w:val="single" w:sz="6" w:space="0" w:color="auto"/>
              <w:bottom w:val="single" w:sz="6" w:space="0" w:color="auto"/>
              <w:right w:val="single" w:sz="6" w:space="0" w:color="auto"/>
            </w:tcBorders>
          </w:tcPr>
          <w:p w14:paraId="57DF8C7C" w14:textId="77777777" w:rsidR="00B96537" w:rsidRPr="005A651B" w:rsidRDefault="00B96537" w:rsidP="00C734FC">
            <w:pPr>
              <w:pStyle w:val="Tabletext"/>
              <w:jc w:val="center"/>
              <w:rPr>
                <w:sz w:val="14"/>
                <w:szCs w:val="14"/>
                <w:lang w:val="fr-CH"/>
              </w:rPr>
            </w:pPr>
          </w:p>
        </w:tc>
        <w:tc>
          <w:tcPr>
            <w:tcW w:w="1041" w:type="dxa"/>
            <w:tcBorders>
              <w:top w:val="single" w:sz="6" w:space="0" w:color="auto"/>
              <w:left w:val="single" w:sz="6" w:space="0" w:color="auto"/>
              <w:bottom w:val="single" w:sz="6" w:space="0" w:color="auto"/>
              <w:right w:val="single" w:sz="6" w:space="0" w:color="auto"/>
            </w:tcBorders>
          </w:tcPr>
          <w:p w14:paraId="361D5800" w14:textId="77777777" w:rsidR="00B96537" w:rsidRPr="005A651B" w:rsidRDefault="00B96537" w:rsidP="00C734FC">
            <w:pPr>
              <w:pStyle w:val="Tabletext"/>
              <w:jc w:val="center"/>
              <w:rPr>
                <w:sz w:val="14"/>
                <w:szCs w:val="14"/>
                <w:lang w:val="fr-CH"/>
              </w:rPr>
            </w:pPr>
            <w:r w:rsidRPr="005A651B">
              <w:rPr>
                <w:sz w:val="14"/>
                <w:szCs w:val="14"/>
                <w:lang w:val="fr-CH"/>
              </w:rPr>
              <w:t>16</w:t>
            </w:r>
          </w:p>
        </w:tc>
        <w:tc>
          <w:tcPr>
            <w:tcW w:w="1242" w:type="dxa"/>
            <w:tcBorders>
              <w:top w:val="single" w:sz="6" w:space="0" w:color="auto"/>
              <w:left w:val="single" w:sz="6" w:space="0" w:color="auto"/>
              <w:bottom w:val="single" w:sz="6" w:space="0" w:color="auto"/>
              <w:right w:val="single" w:sz="6" w:space="0" w:color="auto"/>
            </w:tcBorders>
          </w:tcPr>
          <w:p w14:paraId="1EC5C182" w14:textId="77777777" w:rsidR="00B96537" w:rsidRPr="005A651B" w:rsidRDefault="00B96537" w:rsidP="00C734FC">
            <w:pPr>
              <w:pStyle w:val="Tabletext"/>
              <w:jc w:val="center"/>
              <w:rPr>
                <w:sz w:val="14"/>
                <w:szCs w:val="14"/>
                <w:lang w:val="fr-CH"/>
              </w:rPr>
            </w:pPr>
            <w:r w:rsidRPr="005A651B">
              <w:rPr>
                <w:sz w:val="14"/>
                <w:szCs w:val="14"/>
                <w:lang w:val="fr-CH"/>
              </w:rPr>
              <w:t>16</w:t>
            </w:r>
          </w:p>
        </w:tc>
        <w:tc>
          <w:tcPr>
            <w:tcW w:w="594" w:type="dxa"/>
            <w:tcBorders>
              <w:top w:val="single" w:sz="6" w:space="0" w:color="auto"/>
              <w:left w:val="single" w:sz="6" w:space="0" w:color="auto"/>
              <w:bottom w:val="single" w:sz="6" w:space="0" w:color="auto"/>
              <w:right w:val="single" w:sz="6" w:space="0" w:color="auto"/>
            </w:tcBorders>
          </w:tcPr>
          <w:p w14:paraId="239D52F9" w14:textId="77777777" w:rsidR="00B96537" w:rsidRPr="005A651B" w:rsidRDefault="00B96537" w:rsidP="00C734FC">
            <w:pPr>
              <w:pStyle w:val="Tabletext"/>
              <w:jc w:val="center"/>
              <w:rPr>
                <w:sz w:val="14"/>
                <w:szCs w:val="14"/>
                <w:lang w:val="fr-CH"/>
              </w:rPr>
            </w:pPr>
            <w:r w:rsidRPr="005A651B">
              <w:rPr>
                <w:sz w:val="14"/>
                <w:szCs w:val="14"/>
                <w:lang w:val="fr-CH"/>
              </w:rPr>
              <w:t>33</w:t>
            </w:r>
          </w:p>
        </w:tc>
        <w:tc>
          <w:tcPr>
            <w:tcW w:w="631" w:type="dxa"/>
            <w:tcBorders>
              <w:top w:val="single" w:sz="6" w:space="0" w:color="auto"/>
              <w:left w:val="single" w:sz="6" w:space="0" w:color="auto"/>
              <w:bottom w:val="single" w:sz="6" w:space="0" w:color="auto"/>
              <w:right w:val="single" w:sz="6" w:space="0" w:color="auto"/>
            </w:tcBorders>
          </w:tcPr>
          <w:p w14:paraId="6584DD84" w14:textId="77777777" w:rsidR="00B96537" w:rsidRPr="005A651B" w:rsidRDefault="00B96537" w:rsidP="00C734FC">
            <w:pPr>
              <w:pStyle w:val="Tabletext"/>
              <w:jc w:val="center"/>
              <w:rPr>
                <w:sz w:val="14"/>
                <w:szCs w:val="14"/>
                <w:lang w:val="fr-CH"/>
              </w:rPr>
            </w:pPr>
            <w:r w:rsidRPr="005A651B">
              <w:rPr>
                <w:sz w:val="14"/>
                <w:szCs w:val="14"/>
                <w:lang w:val="fr-CH"/>
              </w:rPr>
              <w:t>33</w:t>
            </w:r>
          </w:p>
        </w:tc>
        <w:tc>
          <w:tcPr>
            <w:tcW w:w="1206" w:type="dxa"/>
            <w:tcBorders>
              <w:top w:val="single" w:sz="6" w:space="0" w:color="auto"/>
              <w:left w:val="single" w:sz="6" w:space="0" w:color="auto"/>
              <w:bottom w:val="single" w:sz="6" w:space="0" w:color="auto"/>
              <w:right w:val="single" w:sz="6" w:space="0" w:color="auto"/>
            </w:tcBorders>
          </w:tcPr>
          <w:p w14:paraId="35330099" w14:textId="77777777" w:rsidR="00B96537" w:rsidRPr="005A651B" w:rsidRDefault="00B96537" w:rsidP="00C734FC">
            <w:pPr>
              <w:pStyle w:val="Tabletext"/>
              <w:jc w:val="center"/>
              <w:rPr>
                <w:sz w:val="14"/>
                <w:szCs w:val="14"/>
              </w:rPr>
            </w:pPr>
          </w:p>
        </w:tc>
        <w:tc>
          <w:tcPr>
            <w:tcW w:w="663" w:type="dxa"/>
            <w:tcBorders>
              <w:top w:val="single" w:sz="6" w:space="0" w:color="auto"/>
              <w:left w:val="single" w:sz="6" w:space="0" w:color="auto"/>
              <w:bottom w:val="single" w:sz="6" w:space="0" w:color="auto"/>
              <w:right w:val="single" w:sz="6" w:space="0" w:color="auto"/>
            </w:tcBorders>
          </w:tcPr>
          <w:p w14:paraId="00AAB9CA" w14:textId="77777777" w:rsidR="00B96537" w:rsidRPr="005A651B" w:rsidRDefault="00B96537" w:rsidP="00C734FC">
            <w:pPr>
              <w:pStyle w:val="Tabletext"/>
              <w:jc w:val="center"/>
              <w:rPr>
                <w:sz w:val="14"/>
                <w:szCs w:val="14"/>
              </w:rPr>
            </w:pPr>
            <w:r w:rsidRPr="005A651B">
              <w:rPr>
                <w:sz w:val="14"/>
                <w:szCs w:val="14"/>
              </w:rPr>
              <w:t>35</w:t>
            </w:r>
          </w:p>
        </w:tc>
        <w:tc>
          <w:tcPr>
            <w:tcW w:w="528" w:type="dxa"/>
            <w:tcBorders>
              <w:top w:val="single" w:sz="6" w:space="0" w:color="auto"/>
              <w:left w:val="single" w:sz="6" w:space="0" w:color="auto"/>
              <w:bottom w:val="single" w:sz="6" w:space="0" w:color="auto"/>
              <w:right w:val="single" w:sz="6" w:space="0" w:color="auto"/>
            </w:tcBorders>
          </w:tcPr>
          <w:p w14:paraId="30A62372" w14:textId="77777777" w:rsidR="00B96537" w:rsidRPr="005A651B" w:rsidRDefault="00B96537" w:rsidP="00C734FC">
            <w:pPr>
              <w:pStyle w:val="Tabletext"/>
              <w:jc w:val="center"/>
              <w:rPr>
                <w:sz w:val="14"/>
                <w:szCs w:val="14"/>
              </w:rPr>
            </w:pPr>
            <w:r w:rsidRPr="005A651B">
              <w:rPr>
                <w:sz w:val="14"/>
                <w:szCs w:val="14"/>
              </w:rPr>
              <w:t>35</w:t>
            </w:r>
          </w:p>
        </w:tc>
        <w:tc>
          <w:tcPr>
            <w:tcW w:w="679" w:type="dxa"/>
            <w:tcBorders>
              <w:top w:val="single" w:sz="6" w:space="0" w:color="auto"/>
              <w:left w:val="single" w:sz="6" w:space="0" w:color="auto"/>
              <w:bottom w:val="single" w:sz="6" w:space="0" w:color="auto"/>
              <w:right w:val="single" w:sz="6" w:space="0" w:color="auto"/>
            </w:tcBorders>
          </w:tcPr>
          <w:p w14:paraId="70AA9492" w14:textId="77777777" w:rsidR="00B96537" w:rsidRPr="005A651B" w:rsidRDefault="00B96537" w:rsidP="00C734FC">
            <w:pPr>
              <w:pStyle w:val="Tabletext"/>
              <w:jc w:val="center"/>
              <w:rPr>
                <w:sz w:val="14"/>
                <w:szCs w:val="14"/>
                <w:lang w:val="fr-CH"/>
              </w:rPr>
            </w:pPr>
            <w:r w:rsidRPr="005A651B">
              <w:rPr>
                <w:sz w:val="14"/>
                <w:szCs w:val="14"/>
                <w:lang w:val="fr-CH"/>
              </w:rPr>
              <w:t>35</w:t>
            </w:r>
          </w:p>
        </w:tc>
        <w:tc>
          <w:tcPr>
            <w:tcW w:w="619" w:type="dxa"/>
            <w:tcBorders>
              <w:top w:val="single" w:sz="6" w:space="0" w:color="auto"/>
              <w:left w:val="single" w:sz="6" w:space="0" w:color="auto"/>
              <w:bottom w:val="single" w:sz="6" w:space="0" w:color="auto"/>
              <w:right w:val="single" w:sz="6" w:space="0" w:color="auto"/>
            </w:tcBorders>
          </w:tcPr>
          <w:p w14:paraId="5B12874E" w14:textId="77777777" w:rsidR="00B96537" w:rsidRPr="005A651B" w:rsidRDefault="00B96537" w:rsidP="00C734FC">
            <w:pPr>
              <w:pStyle w:val="Tabletext"/>
              <w:jc w:val="center"/>
              <w:rPr>
                <w:sz w:val="14"/>
                <w:szCs w:val="14"/>
                <w:lang w:val="fr-CH"/>
              </w:rPr>
            </w:pPr>
            <w:r w:rsidRPr="005A651B">
              <w:rPr>
                <w:sz w:val="14"/>
                <w:szCs w:val="14"/>
                <w:lang w:val="fr-CH"/>
              </w:rPr>
              <w:t>35</w:t>
            </w:r>
          </w:p>
        </w:tc>
        <w:tc>
          <w:tcPr>
            <w:tcW w:w="498" w:type="dxa"/>
            <w:tcBorders>
              <w:top w:val="single" w:sz="6" w:space="0" w:color="auto"/>
              <w:left w:val="single" w:sz="6" w:space="0" w:color="auto"/>
              <w:bottom w:val="single" w:sz="6" w:space="0" w:color="auto"/>
              <w:right w:val="single" w:sz="6" w:space="0" w:color="auto"/>
            </w:tcBorders>
          </w:tcPr>
          <w:p w14:paraId="70DDB0E5" w14:textId="77777777" w:rsidR="00B96537" w:rsidRPr="005A651B" w:rsidRDefault="00B96537" w:rsidP="00C734FC">
            <w:pPr>
              <w:pStyle w:val="Tabletext"/>
              <w:jc w:val="center"/>
              <w:rPr>
                <w:color w:val="000000"/>
                <w:sz w:val="14"/>
                <w:szCs w:val="14"/>
                <w:lang w:val="fr-CH"/>
              </w:rPr>
            </w:pPr>
            <w:r w:rsidRPr="005D1A5D">
              <w:rPr>
                <w:sz w:val="14"/>
                <w:szCs w:val="14"/>
              </w:rPr>
              <w:t xml:space="preserve">49  </w:t>
            </w:r>
            <w:r w:rsidRPr="00F84B18">
              <w:rPr>
                <w:position w:val="4"/>
                <w:sz w:val="12"/>
                <w:szCs w:val="12"/>
              </w:rPr>
              <w:t>2</w:t>
            </w:r>
          </w:p>
        </w:tc>
        <w:tc>
          <w:tcPr>
            <w:tcW w:w="537" w:type="dxa"/>
            <w:tcBorders>
              <w:top w:val="single" w:sz="6" w:space="0" w:color="auto"/>
              <w:left w:val="single" w:sz="6" w:space="0" w:color="auto"/>
              <w:bottom w:val="single" w:sz="6" w:space="0" w:color="auto"/>
              <w:right w:val="single" w:sz="6" w:space="0" w:color="auto"/>
            </w:tcBorders>
          </w:tcPr>
          <w:p w14:paraId="03D8412C" w14:textId="77777777" w:rsidR="00B96537" w:rsidRPr="005A651B" w:rsidRDefault="00B96537" w:rsidP="00C734FC">
            <w:pPr>
              <w:pStyle w:val="Tabletext"/>
              <w:jc w:val="center"/>
              <w:rPr>
                <w:color w:val="000000"/>
                <w:sz w:val="14"/>
                <w:szCs w:val="14"/>
                <w:lang w:val="fr-CH"/>
              </w:rPr>
            </w:pPr>
            <w:ins w:id="83" w:author="CEPT" w:date="2019-07-05T10:03:00Z">
              <w:r w:rsidRPr="00A357F0">
                <w:rPr>
                  <w:sz w:val="14"/>
                  <w:szCs w:val="14"/>
                  <w:lang w:val="es-ES_tradnl"/>
                </w:rPr>
                <w:t>16.1</w:t>
              </w:r>
            </w:ins>
          </w:p>
        </w:tc>
        <w:tc>
          <w:tcPr>
            <w:tcW w:w="966" w:type="dxa"/>
            <w:gridSpan w:val="2"/>
            <w:tcBorders>
              <w:top w:val="single" w:sz="6" w:space="0" w:color="auto"/>
              <w:left w:val="single" w:sz="6" w:space="0" w:color="auto"/>
              <w:bottom w:val="single" w:sz="6" w:space="0" w:color="auto"/>
              <w:right w:val="single" w:sz="6" w:space="0" w:color="auto"/>
            </w:tcBorders>
          </w:tcPr>
          <w:p w14:paraId="1A48F1C1" w14:textId="77777777" w:rsidR="00B96537" w:rsidRPr="005A651B" w:rsidRDefault="00B96537" w:rsidP="00C734FC">
            <w:pPr>
              <w:pStyle w:val="Tabletext"/>
              <w:jc w:val="center"/>
              <w:rPr>
                <w:color w:val="000000"/>
                <w:sz w:val="14"/>
                <w:szCs w:val="14"/>
                <w:lang w:val="fr-CH"/>
              </w:rPr>
            </w:pPr>
            <w:r w:rsidRPr="005D1A5D">
              <w:rPr>
                <w:sz w:val="14"/>
                <w:szCs w:val="14"/>
              </w:rPr>
              <w:t xml:space="preserve">49  </w:t>
            </w:r>
            <w:r w:rsidRPr="00F84B18">
              <w:rPr>
                <w:position w:val="4"/>
                <w:sz w:val="12"/>
                <w:szCs w:val="12"/>
              </w:rPr>
              <w:t>2</w:t>
            </w:r>
          </w:p>
        </w:tc>
      </w:tr>
      <w:tr w:rsidR="00B96537" w:rsidRPr="005A651B" w14:paraId="6CA7BDBE" w14:textId="77777777" w:rsidTr="00B96537">
        <w:trPr>
          <w:cantSplit/>
          <w:jc w:val="center"/>
        </w:trPr>
        <w:tc>
          <w:tcPr>
            <w:tcW w:w="1094" w:type="dxa"/>
            <w:vMerge/>
            <w:tcBorders>
              <w:top w:val="nil"/>
              <w:left w:val="single" w:sz="6" w:space="0" w:color="auto"/>
              <w:bottom w:val="single" w:sz="4" w:space="0" w:color="auto"/>
              <w:right w:val="single" w:sz="6" w:space="0" w:color="auto"/>
            </w:tcBorders>
          </w:tcPr>
          <w:p w14:paraId="74D779F6" w14:textId="77777777" w:rsidR="00B96537" w:rsidRPr="005A651B" w:rsidRDefault="00B96537" w:rsidP="00C734FC">
            <w:pPr>
              <w:pStyle w:val="Tabletext"/>
              <w:rPr>
                <w:sz w:val="14"/>
                <w:szCs w:val="14"/>
              </w:rPr>
            </w:pPr>
          </w:p>
        </w:tc>
        <w:tc>
          <w:tcPr>
            <w:tcW w:w="1093" w:type="dxa"/>
            <w:tcBorders>
              <w:top w:val="single" w:sz="6" w:space="0" w:color="auto"/>
              <w:left w:val="single" w:sz="6" w:space="0" w:color="auto"/>
              <w:bottom w:val="single" w:sz="4" w:space="0" w:color="auto"/>
              <w:right w:val="single" w:sz="6" w:space="0" w:color="auto"/>
            </w:tcBorders>
          </w:tcPr>
          <w:p w14:paraId="096ECF20" w14:textId="77777777" w:rsidR="00B96537" w:rsidRPr="00E51DC7" w:rsidRDefault="00B96537" w:rsidP="00C734FC">
            <w:pPr>
              <w:pStyle w:val="Tabletext"/>
              <w:rPr>
                <w:rFonts w:ascii="Symbol" w:hAnsi="Symbol"/>
                <w:color w:val="000000"/>
                <w:position w:val="3"/>
                <w:sz w:val="14"/>
                <w:szCs w:val="14"/>
                <w:lang w:val="es-ES_tradnl"/>
              </w:rPr>
            </w:pPr>
            <w:r w:rsidRPr="006D12C3">
              <w:rPr>
                <w:i/>
                <w:iCs/>
                <w:sz w:val="14"/>
                <w:szCs w:val="14"/>
              </w:rPr>
              <w:t>T</w:t>
            </w:r>
            <w:r w:rsidRPr="005D1A5D">
              <w:rPr>
                <w:i/>
                <w:iCs/>
                <w:position w:val="-4"/>
                <w:sz w:val="12"/>
                <w:szCs w:val="12"/>
              </w:rPr>
              <w:t>e</w:t>
            </w:r>
            <w:r w:rsidRPr="006D12C3">
              <w:rPr>
                <w:i/>
                <w:iCs/>
                <w:sz w:val="14"/>
                <w:szCs w:val="14"/>
              </w:rPr>
              <w:t xml:space="preserve"> </w:t>
            </w:r>
            <w:r w:rsidRPr="005D1A5D">
              <w:rPr>
                <w:sz w:val="14"/>
                <w:szCs w:val="14"/>
              </w:rPr>
              <w:t>(K)</w:t>
            </w:r>
          </w:p>
        </w:tc>
        <w:tc>
          <w:tcPr>
            <w:tcW w:w="865" w:type="dxa"/>
            <w:tcBorders>
              <w:top w:val="single" w:sz="6" w:space="0" w:color="auto"/>
              <w:left w:val="single" w:sz="6" w:space="0" w:color="auto"/>
              <w:bottom w:val="single" w:sz="4" w:space="0" w:color="auto"/>
              <w:right w:val="single" w:sz="6" w:space="0" w:color="auto"/>
            </w:tcBorders>
          </w:tcPr>
          <w:p w14:paraId="7B0CC2BB" w14:textId="77777777" w:rsidR="00B96537" w:rsidRPr="005A651B" w:rsidRDefault="00B96537" w:rsidP="00C734FC">
            <w:pPr>
              <w:pStyle w:val="Tabletext"/>
              <w:jc w:val="center"/>
              <w:rPr>
                <w:sz w:val="14"/>
                <w:szCs w:val="14"/>
                <w:lang w:val="es-ES_tradnl"/>
              </w:rPr>
            </w:pPr>
            <w:r w:rsidRPr="005A651B">
              <w:rPr>
                <w:sz w:val="14"/>
                <w:szCs w:val="14"/>
                <w:lang w:val="es-ES_tradnl"/>
              </w:rPr>
              <w:t>–</w:t>
            </w:r>
          </w:p>
        </w:tc>
        <w:tc>
          <w:tcPr>
            <w:tcW w:w="579" w:type="dxa"/>
            <w:tcBorders>
              <w:top w:val="single" w:sz="6" w:space="0" w:color="auto"/>
              <w:left w:val="single" w:sz="6" w:space="0" w:color="auto"/>
              <w:bottom w:val="single" w:sz="4" w:space="0" w:color="auto"/>
              <w:right w:val="single" w:sz="6" w:space="0" w:color="auto"/>
            </w:tcBorders>
          </w:tcPr>
          <w:p w14:paraId="33978468" w14:textId="77777777" w:rsidR="00B96537" w:rsidRPr="005A651B" w:rsidRDefault="00B96537" w:rsidP="00C734FC">
            <w:pPr>
              <w:pStyle w:val="Tabletext"/>
              <w:jc w:val="center"/>
              <w:rPr>
                <w:sz w:val="14"/>
                <w:szCs w:val="14"/>
                <w:lang w:val="es-ES_tradnl"/>
              </w:rPr>
            </w:pPr>
          </w:p>
        </w:tc>
        <w:tc>
          <w:tcPr>
            <w:tcW w:w="579" w:type="dxa"/>
            <w:tcBorders>
              <w:top w:val="single" w:sz="6" w:space="0" w:color="auto"/>
              <w:left w:val="single" w:sz="6" w:space="0" w:color="auto"/>
              <w:bottom w:val="single" w:sz="4" w:space="0" w:color="auto"/>
              <w:right w:val="single" w:sz="6" w:space="0" w:color="auto"/>
            </w:tcBorders>
          </w:tcPr>
          <w:p w14:paraId="56BF6904" w14:textId="77777777" w:rsidR="00B96537" w:rsidRPr="005A651B" w:rsidRDefault="00B96537" w:rsidP="00C734FC">
            <w:pPr>
              <w:pStyle w:val="Tabletext"/>
              <w:jc w:val="center"/>
              <w:rPr>
                <w:sz w:val="14"/>
                <w:szCs w:val="14"/>
                <w:lang w:val="es-ES_tradnl"/>
              </w:rPr>
            </w:pPr>
          </w:p>
        </w:tc>
        <w:tc>
          <w:tcPr>
            <w:tcW w:w="1045" w:type="dxa"/>
            <w:tcBorders>
              <w:top w:val="single" w:sz="6" w:space="0" w:color="auto"/>
              <w:left w:val="single" w:sz="6" w:space="0" w:color="auto"/>
              <w:bottom w:val="single" w:sz="4" w:space="0" w:color="auto"/>
              <w:right w:val="single" w:sz="6" w:space="0" w:color="auto"/>
            </w:tcBorders>
          </w:tcPr>
          <w:p w14:paraId="082C9320" w14:textId="77777777" w:rsidR="00B96537" w:rsidRPr="005A651B" w:rsidRDefault="00B96537" w:rsidP="00C734FC">
            <w:pPr>
              <w:pStyle w:val="Tabletext"/>
              <w:jc w:val="center"/>
              <w:rPr>
                <w:sz w:val="14"/>
                <w:szCs w:val="14"/>
                <w:lang w:val="es-ES_tradnl"/>
              </w:rPr>
            </w:pPr>
          </w:p>
        </w:tc>
        <w:tc>
          <w:tcPr>
            <w:tcW w:w="1041" w:type="dxa"/>
            <w:tcBorders>
              <w:top w:val="single" w:sz="6" w:space="0" w:color="auto"/>
              <w:left w:val="single" w:sz="6" w:space="0" w:color="auto"/>
              <w:bottom w:val="single" w:sz="4" w:space="0" w:color="auto"/>
              <w:right w:val="single" w:sz="6" w:space="0" w:color="auto"/>
            </w:tcBorders>
          </w:tcPr>
          <w:p w14:paraId="3114EFD8" w14:textId="77777777" w:rsidR="00B96537" w:rsidRPr="005A651B" w:rsidRDefault="00B96537" w:rsidP="00C734FC">
            <w:pPr>
              <w:pStyle w:val="Tabletext"/>
              <w:jc w:val="center"/>
              <w:rPr>
                <w:sz w:val="14"/>
                <w:szCs w:val="14"/>
                <w:lang w:val="es-ES_tradnl"/>
              </w:rPr>
            </w:pPr>
            <w:r w:rsidRPr="005A651B">
              <w:rPr>
                <w:sz w:val="14"/>
                <w:szCs w:val="14"/>
                <w:lang w:val="es-ES_tradnl"/>
              </w:rPr>
              <w:t>750</w:t>
            </w:r>
          </w:p>
        </w:tc>
        <w:tc>
          <w:tcPr>
            <w:tcW w:w="1242" w:type="dxa"/>
            <w:tcBorders>
              <w:top w:val="single" w:sz="6" w:space="0" w:color="auto"/>
              <w:left w:val="single" w:sz="6" w:space="0" w:color="auto"/>
              <w:bottom w:val="single" w:sz="4" w:space="0" w:color="auto"/>
              <w:right w:val="single" w:sz="6" w:space="0" w:color="auto"/>
            </w:tcBorders>
          </w:tcPr>
          <w:p w14:paraId="0B41F44F" w14:textId="77777777" w:rsidR="00B96537" w:rsidRPr="005A651B" w:rsidRDefault="00B96537" w:rsidP="00C734FC">
            <w:pPr>
              <w:pStyle w:val="Tabletext"/>
              <w:jc w:val="center"/>
              <w:rPr>
                <w:sz w:val="14"/>
                <w:szCs w:val="14"/>
                <w:lang w:val="es-ES_tradnl"/>
              </w:rPr>
            </w:pPr>
            <w:r w:rsidRPr="005A651B">
              <w:rPr>
                <w:sz w:val="14"/>
                <w:szCs w:val="14"/>
                <w:lang w:val="es-ES_tradnl"/>
              </w:rPr>
              <w:t>750</w:t>
            </w:r>
          </w:p>
        </w:tc>
        <w:tc>
          <w:tcPr>
            <w:tcW w:w="594" w:type="dxa"/>
            <w:tcBorders>
              <w:top w:val="single" w:sz="6" w:space="0" w:color="auto"/>
              <w:left w:val="single" w:sz="6" w:space="0" w:color="auto"/>
              <w:bottom w:val="single" w:sz="4" w:space="0" w:color="auto"/>
              <w:right w:val="single" w:sz="6" w:space="0" w:color="auto"/>
            </w:tcBorders>
          </w:tcPr>
          <w:p w14:paraId="7C462F12" w14:textId="77777777" w:rsidR="00B96537" w:rsidRPr="005A651B" w:rsidRDefault="00B96537" w:rsidP="00C734FC">
            <w:pPr>
              <w:pStyle w:val="Tabletext"/>
              <w:jc w:val="center"/>
              <w:rPr>
                <w:sz w:val="14"/>
                <w:szCs w:val="14"/>
                <w:lang w:val="es-ES_tradnl"/>
              </w:rPr>
            </w:pPr>
            <w:r w:rsidRPr="005A651B">
              <w:rPr>
                <w:sz w:val="14"/>
                <w:szCs w:val="14"/>
                <w:lang w:val="es-ES_tradnl"/>
              </w:rPr>
              <w:t>750</w:t>
            </w:r>
          </w:p>
        </w:tc>
        <w:tc>
          <w:tcPr>
            <w:tcW w:w="631" w:type="dxa"/>
            <w:tcBorders>
              <w:top w:val="single" w:sz="6" w:space="0" w:color="auto"/>
              <w:left w:val="single" w:sz="6" w:space="0" w:color="auto"/>
              <w:bottom w:val="single" w:sz="4" w:space="0" w:color="auto"/>
              <w:right w:val="single" w:sz="6" w:space="0" w:color="auto"/>
            </w:tcBorders>
          </w:tcPr>
          <w:p w14:paraId="2B88C478" w14:textId="77777777" w:rsidR="00B96537" w:rsidRPr="005A651B" w:rsidRDefault="00B96537" w:rsidP="00C734FC">
            <w:pPr>
              <w:pStyle w:val="Tabletext"/>
              <w:jc w:val="center"/>
              <w:rPr>
                <w:sz w:val="14"/>
                <w:szCs w:val="14"/>
                <w:lang w:val="es-ES_tradnl"/>
              </w:rPr>
            </w:pPr>
            <w:r w:rsidRPr="005A651B">
              <w:rPr>
                <w:sz w:val="14"/>
                <w:szCs w:val="14"/>
                <w:lang w:val="es-ES_tradnl"/>
              </w:rPr>
              <w:t>750</w:t>
            </w:r>
          </w:p>
        </w:tc>
        <w:tc>
          <w:tcPr>
            <w:tcW w:w="1206" w:type="dxa"/>
            <w:tcBorders>
              <w:top w:val="single" w:sz="6" w:space="0" w:color="auto"/>
              <w:left w:val="single" w:sz="6" w:space="0" w:color="auto"/>
              <w:bottom w:val="single" w:sz="4" w:space="0" w:color="auto"/>
              <w:right w:val="single" w:sz="6" w:space="0" w:color="auto"/>
            </w:tcBorders>
          </w:tcPr>
          <w:p w14:paraId="38E5FE0B" w14:textId="77777777" w:rsidR="00B96537" w:rsidRPr="005A651B" w:rsidRDefault="00B96537" w:rsidP="00C734FC">
            <w:pPr>
              <w:pStyle w:val="Tabletext"/>
              <w:jc w:val="center"/>
              <w:rPr>
                <w:sz w:val="14"/>
                <w:szCs w:val="14"/>
              </w:rPr>
            </w:pPr>
          </w:p>
        </w:tc>
        <w:tc>
          <w:tcPr>
            <w:tcW w:w="663" w:type="dxa"/>
            <w:tcBorders>
              <w:top w:val="single" w:sz="6" w:space="0" w:color="auto"/>
              <w:left w:val="single" w:sz="6" w:space="0" w:color="auto"/>
              <w:bottom w:val="single" w:sz="4" w:space="0" w:color="auto"/>
              <w:right w:val="single" w:sz="6" w:space="0" w:color="auto"/>
            </w:tcBorders>
          </w:tcPr>
          <w:p w14:paraId="6A4FCCA7" w14:textId="77777777" w:rsidR="00B96537" w:rsidRPr="005A651B" w:rsidRDefault="00B96537" w:rsidP="00C734FC">
            <w:pPr>
              <w:pStyle w:val="Tabletext"/>
              <w:jc w:val="center"/>
              <w:rPr>
                <w:sz w:val="14"/>
                <w:szCs w:val="14"/>
              </w:rPr>
            </w:pPr>
            <w:r w:rsidRPr="005A651B">
              <w:rPr>
                <w:sz w:val="14"/>
                <w:szCs w:val="14"/>
              </w:rPr>
              <w:t>750</w:t>
            </w:r>
          </w:p>
        </w:tc>
        <w:tc>
          <w:tcPr>
            <w:tcW w:w="528" w:type="dxa"/>
            <w:tcBorders>
              <w:top w:val="single" w:sz="6" w:space="0" w:color="auto"/>
              <w:left w:val="single" w:sz="6" w:space="0" w:color="auto"/>
              <w:bottom w:val="single" w:sz="4" w:space="0" w:color="auto"/>
              <w:right w:val="single" w:sz="6" w:space="0" w:color="auto"/>
            </w:tcBorders>
          </w:tcPr>
          <w:p w14:paraId="126B08A6" w14:textId="77777777" w:rsidR="00B96537" w:rsidRPr="005A651B" w:rsidRDefault="00B96537" w:rsidP="00C734FC">
            <w:pPr>
              <w:pStyle w:val="Tabletext"/>
              <w:jc w:val="center"/>
              <w:rPr>
                <w:sz w:val="14"/>
                <w:szCs w:val="14"/>
              </w:rPr>
            </w:pPr>
            <w:r w:rsidRPr="005A651B">
              <w:rPr>
                <w:sz w:val="14"/>
                <w:szCs w:val="14"/>
              </w:rPr>
              <w:t>750</w:t>
            </w:r>
          </w:p>
        </w:tc>
        <w:tc>
          <w:tcPr>
            <w:tcW w:w="679" w:type="dxa"/>
            <w:tcBorders>
              <w:top w:val="single" w:sz="6" w:space="0" w:color="auto"/>
              <w:left w:val="single" w:sz="6" w:space="0" w:color="auto"/>
              <w:bottom w:val="single" w:sz="4" w:space="0" w:color="auto"/>
              <w:right w:val="single" w:sz="6" w:space="0" w:color="auto"/>
            </w:tcBorders>
          </w:tcPr>
          <w:p w14:paraId="2F3783F3" w14:textId="77777777" w:rsidR="00B96537" w:rsidRPr="005A651B" w:rsidRDefault="00B96537" w:rsidP="00C734FC">
            <w:pPr>
              <w:pStyle w:val="Tabletext"/>
              <w:jc w:val="center"/>
              <w:rPr>
                <w:sz w:val="14"/>
                <w:szCs w:val="14"/>
                <w:lang w:val="es-ES_tradnl"/>
              </w:rPr>
            </w:pPr>
            <w:r w:rsidRPr="005A651B">
              <w:rPr>
                <w:sz w:val="14"/>
                <w:szCs w:val="14"/>
                <w:lang w:val="es-ES_tradnl"/>
              </w:rPr>
              <w:t>750</w:t>
            </w:r>
          </w:p>
        </w:tc>
        <w:tc>
          <w:tcPr>
            <w:tcW w:w="619" w:type="dxa"/>
            <w:tcBorders>
              <w:top w:val="single" w:sz="6" w:space="0" w:color="auto"/>
              <w:left w:val="single" w:sz="6" w:space="0" w:color="auto"/>
              <w:bottom w:val="single" w:sz="4" w:space="0" w:color="auto"/>
              <w:right w:val="single" w:sz="6" w:space="0" w:color="auto"/>
            </w:tcBorders>
          </w:tcPr>
          <w:p w14:paraId="7FCDCB3A" w14:textId="77777777" w:rsidR="00B96537" w:rsidRPr="005A651B" w:rsidRDefault="00B96537" w:rsidP="00C734FC">
            <w:pPr>
              <w:pStyle w:val="Tabletext"/>
              <w:jc w:val="center"/>
              <w:rPr>
                <w:sz w:val="14"/>
                <w:szCs w:val="14"/>
                <w:lang w:val="es-ES_tradnl"/>
              </w:rPr>
            </w:pPr>
            <w:r w:rsidRPr="005A651B">
              <w:rPr>
                <w:sz w:val="14"/>
                <w:szCs w:val="14"/>
                <w:lang w:val="es-ES_tradnl"/>
              </w:rPr>
              <w:t>750</w:t>
            </w:r>
          </w:p>
        </w:tc>
        <w:tc>
          <w:tcPr>
            <w:tcW w:w="498" w:type="dxa"/>
            <w:tcBorders>
              <w:top w:val="single" w:sz="6" w:space="0" w:color="auto"/>
              <w:left w:val="single" w:sz="6" w:space="0" w:color="auto"/>
              <w:bottom w:val="single" w:sz="4" w:space="0" w:color="auto"/>
              <w:right w:val="single" w:sz="6" w:space="0" w:color="auto"/>
            </w:tcBorders>
          </w:tcPr>
          <w:p w14:paraId="14FA7AFE" w14:textId="77777777" w:rsidR="00B96537" w:rsidRPr="005A651B" w:rsidRDefault="00B96537" w:rsidP="00C734FC">
            <w:pPr>
              <w:pStyle w:val="Tabletext"/>
              <w:jc w:val="center"/>
              <w:rPr>
                <w:sz w:val="14"/>
                <w:szCs w:val="14"/>
                <w:lang w:val="es-ES_tradnl"/>
              </w:rPr>
            </w:pPr>
            <w:r w:rsidRPr="005A651B">
              <w:rPr>
                <w:sz w:val="14"/>
                <w:szCs w:val="14"/>
                <w:lang w:val="es-ES_tradnl"/>
              </w:rPr>
              <w:t xml:space="preserve">500  </w:t>
            </w:r>
            <w:r w:rsidRPr="00F84B18">
              <w:rPr>
                <w:position w:val="4"/>
                <w:sz w:val="12"/>
                <w:szCs w:val="12"/>
                <w:lang w:val="es-ES_tradnl"/>
              </w:rPr>
              <w:t>2</w:t>
            </w:r>
          </w:p>
        </w:tc>
        <w:tc>
          <w:tcPr>
            <w:tcW w:w="537" w:type="dxa"/>
            <w:tcBorders>
              <w:top w:val="single" w:sz="6" w:space="0" w:color="auto"/>
              <w:left w:val="single" w:sz="6" w:space="0" w:color="auto"/>
              <w:bottom w:val="single" w:sz="4" w:space="0" w:color="auto"/>
              <w:right w:val="single" w:sz="6" w:space="0" w:color="auto"/>
            </w:tcBorders>
          </w:tcPr>
          <w:p w14:paraId="684D0CC1" w14:textId="77777777" w:rsidR="00B96537" w:rsidRPr="005A651B" w:rsidRDefault="00B96537" w:rsidP="00C734FC">
            <w:pPr>
              <w:pStyle w:val="Tabletext"/>
              <w:jc w:val="center"/>
              <w:rPr>
                <w:sz w:val="14"/>
                <w:szCs w:val="14"/>
                <w:lang w:val="es-ES_tradnl"/>
              </w:rPr>
            </w:pPr>
            <w:ins w:id="84" w:author="CEPT" w:date="2019-07-05T10:03:00Z">
              <w:r w:rsidRPr="00A357F0">
                <w:rPr>
                  <w:sz w:val="14"/>
                  <w:szCs w:val="14"/>
                  <w:lang w:val="es-ES_tradnl"/>
                </w:rPr>
                <w:t>925</w:t>
              </w:r>
            </w:ins>
          </w:p>
        </w:tc>
        <w:tc>
          <w:tcPr>
            <w:tcW w:w="966" w:type="dxa"/>
            <w:gridSpan w:val="2"/>
            <w:tcBorders>
              <w:top w:val="single" w:sz="6" w:space="0" w:color="auto"/>
              <w:left w:val="single" w:sz="6" w:space="0" w:color="auto"/>
              <w:bottom w:val="single" w:sz="4" w:space="0" w:color="auto"/>
              <w:right w:val="single" w:sz="6" w:space="0" w:color="auto"/>
            </w:tcBorders>
          </w:tcPr>
          <w:p w14:paraId="6EEF47F0" w14:textId="77777777" w:rsidR="00B96537" w:rsidRPr="005A651B" w:rsidRDefault="00B96537" w:rsidP="00C734FC">
            <w:pPr>
              <w:pStyle w:val="Tabletext"/>
              <w:jc w:val="center"/>
              <w:rPr>
                <w:sz w:val="14"/>
                <w:szCs w:val="14"/>
                <w:lang w:val="es-ES_tradnl"/>
              </w:rPr>
            </w:pPr>
            <w:r w:rsidRPr="005A651B">
              <w:rPr>
                <w:sz w:val="14"/>
                <w:szCs w:val="14"/>
                <w:lang w:val="es-ES_tradnl"/>
              </w:rPr>
              <w:t xml:space="preserve">500  </w:t>
            </w:r>
            <w:r w:rsidRPr="00F84B18">
              <w:rPr>
                <w:position w:val="4"/>
                <w:sz w:val="12"/>
                <w:szCs w:val="12"/>
                <w:lang w:val="es-ES_tradnl"/>
              </w:rPr>
              <w:t>2</w:t>
            </w:r>
          </w:p>
        </w:tc>
      </w:tr>
      <w:tr w:rsidR="00B96537" w:rsidRPr="005A651B" w14:paraId="1490089C" w14:textId="77777777" w:rsidTr="00B96537">
        <w:trPr>
          <w:cantSplit/>
          <w:jc w:val="center"/>
        </w:trPr>
        <w:tc>
          <w:tcPr>
            <w:tcW w:w="1094" w:type="dxa"/>
            <w:tcBorders>
              <w:top w:val="single" w:sz="4" w:space="0" w:color="auto"/>
              <w:left w:val="single" w:sz="4" w:space="0" w:color="auto"/>
              <w:bottom w:val="single" w:sz="4" w:space="0" w:color="auto"/>
              <w:right w:val="single" w:sz="4" w:space="0" w:color="auto"/>
            </w:tcBorders>
          </w:tcPr>
          <w:p w14:paraId="7A271017" w14:textId="77777777" w:rsidR="00B96537" w:rsidRPr="005A651B" w:rsidRDefault="00B96537" w:rsidP="00C734FC">
            <w:pPr>
              <w:pStyle w:val="Tabletext"/>
              <w:rPr>
                <w:sz w:val="14"/>
                <w:szCs w:val="14"/>
              </w:rPr>
            </w:pPr>
            <w:r w:rsidRPr="005A651B">
              <w:rPr>
                <w:sz w:val="14"/>
                <w:szCs w:val="14"/>
              </w:rPr>
              <w:t>Reference bandwidth</w:t>
            </w:r>
          </w:p>
        </w:tc>
        <w:tc>
          <w:tcPr>
            <w:tcW w:w="1093" w:type="dxa"/>
            <w:tcBorders>
              <w:top w:val="single" w:sz="4" w:space="0" w:color="auto"/>
              <w:left w:val="single" w:sz="4" w:space="0" w:color="auto"/>
              <w:bottom w:val="single" w:sz="4" w:space="0" w:color="auto"/>
              <w:right w:val="single" w:sz="4" w:space="0" w:color="auto"/>
            </w:tcBorders>
          </w:tcPr>
          <w:p w14:paraId="47A13C1D" w14:textId="77777777" w:rsidR="00B96537" w:rsidRPr="00E51DC7" w:rsidRDefault="00B96537" w:rsidP="00C734FC">
            <w:pPr>
              <w:pStyle w:val="Tabletext"/>
              <w:rPr>
                <w:color w:val="000000"/>
                <w:position w:val="3"/>
                <w:sz w:val="14"/>
                <w:szCs w:val="14"/>
                <w:lang w:val="es-ES_tradnl"/>
              </w:rPr>
            </w:pPr>
            <w:r w:rsidRPr="006D12C3">
              <w:rPr>
                <w:i/>
                <w:iCs/>
                <w:sz w:val="14"/>
                <w:szCs w:val="14"/>
              </w:rPr>
              <w:t>B</w:t>
            </w:r>
            <w:r w:rsidRPr="006D12C3">
              <w:rPr>
                <w:sz w:val="14"/>
                <w:szCs w:val="14"/>
              </w:rPr>
              <w:t xml:space="preserve"> </w:t>
            </w:r>
            <w:r w:rsidRPr="005D1A5D">
              <w:rPr>
                <w:sz w:val="14"/>
                <w:szCs w:val="14"/>
              </w:rPr>
              <w:t>(Hz)</w:t>
            </w:r>
          </w:p>
        </w:tc>
        <w:tc>
          <w:tcPr>
            <w:tcW w:w="865" w:type="dxa"/>
            <w:tcBorders>
              <w:top w:val="single" w:sz="4" w:space="0" w:color="auto"/>
              <w:left w:val="single" w:sz="4" w:space="0" w:color="auto"/>
              <w:bottom w:val="single" w:sz="4" w:space="0" w:color="auto"/>
              <w:right w:val="single" w:sz="4" w:space="0" w:color="auto"/>
            </w:tcBorders>
          </w:tcPr>
          <w:p w14:paraId="0F8C04D2" w14:textId="77777777" w:rsidR="00B96537" w:rsidRPr="005A651B" w:rsidRDefault="00B96537" w:rsidP="00C734FC">
            <w:pPr>
              <w:pStyle w:val="Tabletext"/>
              <w:jc w:val="center"/>
              <w:rPr>
                <w:sz w:val="14"/>
                <w:szCs w:val="14"/>
              </w:rPr>
            </w:pPr>
            <w:r w:rsidRPr="005A651B">
              <w:rPr>
                <w:sz w:val="14"/>
                <w:szCs w:val="14"/>
              </w:rPr>
              <w:t xml:space="preserve">4 </w:t>
            </w:r>
            <w:r w:rsidRPr="00E240CC">
              <w:rPr>
                <w:sz w:val="14"/>
                <w:szCs w:val="14"/>
              </w:rPr>
              <w:t>×</w:t>
            </w:r>
            <w:r w:rsidRPr="005A651B">
              <w:rPr>
                <w:sz w:val="14"/>
                <w:szCs w:val="14"/>
              </w:rPr>
              <w:t xml:space="preserve"> 10</w:t>
            </w:r>
            <w:r w:rsidRPr="00F84B18">
              <w:rPr>
                <w:position w:val="4"/>
                <w:sz w:val="12"/>
                <w:szCs w:val="12"/>
              </w:rPr>
              <w:t>3</w:t>
            </w:r>
          </w:p>
        </w:tc>
        <w:tc>
          <w:tcPr>
            <w:tcW w:w="579" w:type="dxa"/>
            <w:tcBorders>
              <w:top w:val="single" w:sz="4" w:space="0" w:color="auto"/>
              <w:left w:val="single" w:sz="4" w:space="0" w:color="auto"/>
              <w:bottom w:val="single" w:sz="4" w:space="0" w:color="auto"/>
              <w:right w:val="single" w:sz="4" w:space="0" w:color="auto"/>
            </w:tcBorders>
          </w:tcPr>
          <w:p w14:paraId="09A1AF6E" w14:textId="77777777" w:rsidR="00B96537" w:rsidRPr="005A651B" w:rsidRDefault="00B96537" w:rsidP="00C734FC">
            <w:pPr>
              <w:pStyle w:val="Tabletext"/>
              <w:jc w:val="center"/>
              <w:rPr>
                <w:sz w:val="14"/>
                <w:szCs w:val="14"/>
              </w:rPr>
            </w:pPr>
          </w:p>
        </w:tc>
        <w:tc>
          <w:tcPr>
            <w:tcW w:w="579" w:type="dxa"/>
            <w:tcBorders>
              <w:top w:val="single" w:sz="4" w:space="0" w:color="auto"/>
              <w:left w:val="single" w:sz="4" w:space="0" w:color="auto"/>
              <w:bottom w:val="single" w:sz="4" w:space="0" w:color="auto"/>
              <w:right w:val="single" w:sz="4" w:space="0" w:color="auto"/>
            </w:tcBorders>
          </w:tcPr>
          <w:p w14:paraId="1AD3B8D9" w14:textId="77777777" w:rsidR="00B96537" w:rsidRPr="005A651B" w:rsidRDefault="00B96537" w:rsidP="00C734FC">
            <w:pPr>
              <w:pStyle w:val="Tabletext"/>
              <w:jc w:val="center"/>
              <w:rPr>
                <w:sz w:val="14"/>
                <w:szCs w:val="14"/>
              </w:rPr>
            </w:pPr>
          </w:p>
        </w:tc>
        <w:tc>
          <w:tcPr>
            <w:tcW w:w="1045" w:type="dxa"/>
            <w:tcBorders>
              <w:top w:val="single" w:sz="4" w:space="0" w:color="auto"/>
              <w:left w:val="single" w:sz="4" w:space="0" w:color="auto"/>
              <w:bottom w:val="single" w:sz="4" w:space="0" w:color="auto"/>
              <w:right w:val="single" w:sz="4" w:space="0" w:color="auto"/>
            </w:tcBorders>
          </w:tcPr>
          <w:p w14:paraId="476724EA" w14:textId="77777777" w:rsidR="00B96537" w:rsidRPr="005A651B" w:rsidRDefault="00B96537" w:rsidP="00C734FC">
            <w:pPr>
              <w:pStyle w:val="Tabletext"/>
              <w:jc w:val="center"/>
              <w:rPr>
                <w:sz w:val="14"/>
                <w:szCs w:val="14"/>
              </w:rPr>
            </w:pPr>
          </w:p>
        </w:tc>
        <w:tc>
          <w:tcPr>
            <w:tcW w:w="1041" w:type="dxa"/>
            <w:tcBorders>
              <w:top w:val="single" w:sz="4" w:space="0" w:color="auto"/>
              <w:left w:val="single" w:sz="4" w:space="0" w:color="auto"/>
              <w:bottom w:val="single" w:sz="4" w:space="0" w:color="auto"/>
              <w:right w:val="single" w:sz="4" w:space="0" w:color="auto"/>
            </w:tcBorders>
          </w:tcPr>
          <w:p w14:paraId="5AFFF4CE" w14:textId="77777777" w:rsidR="00B96537" w:rsidRPr="005A651B" w:rsidRDefault="00B96537" w:rsidP="00C734FC">
            <w:pPr>
              <w:pStyle w:val="Tabletext"/>
              <w:jc w:val="center"/>
              <w:rPr>
                <w:sz w:val="14"/>
                <w:szCs w:val="14"/>
              </w:rPr>
            </w:pPr>
            <w:r w:rsidRPr="005A651B">
              <w:rPr>
                <w:sz w:val="14"/>
                <w:szCs w:val="14"/>
              </w:rPr>
              <w:t xml:space="preserve">12.5 </w:t>
            </w:r>
            <w:r>
              <w:rPr>
                <w:sz w:val="14"/>
                <w:szCs w:val="14"/>
              </w:rPr>
              <w:t>×</w:t>
            </w:r>
            <w:r w:rsidRPr="005A651B">
              <w:rPr>
                <w:sz w:val="14"/>
                <w:szCs w:val="14"/>
              </w:rPr>
              <w:t xml:space="preserve"> 10</w:t>
            </w:r>
            <w:r w:rsidRPr="00F84B18">
              <w:rPr>
                <w:position w:val="4"/>
                <w:sz w:val="12"/>
                <w:szCs w:val="12"/>
              </w:rPr>
              <w:t>3</w:t>
            </w:r>
          </w:p>
        </w:tc>
        <w:tc>
          <w:tcPr>
            <w:tcW w:w="1242" w:type="dxa"/>
            <w:tcBorders>
              <w:top w:val="single" w:sz="4" w:space="0" w:color="auto"/>
              <w:left w:val="single" w:sz="4" w:space="0" w:color="auto"/>
              <w:bottom w:val="single" w:sz="4" w:space="0" w:color="auto"/>
              <w:right w:val="single" w:sz="4" w:space="0" w:color="auto"/>
            </w:tcBorders>
          </w:tcPr>
          <w:p w14:paraId="285F6DD6" w14:textId="77777777" w:rsidR="00B96537" w:rsidRPr="005A651B" w:rsidRDefault="00B96537" w:rsidP="00C734FC">
            <w:pPr>
              <w:pStyle w:val="Tabletext"/>
              <w:jc w:val="center"/>
              <w:rPr>
                <w:sz w:val="14"/>
                <w:szCs w:val="14"/>
              </w:rPr>
            </w:pPr>
            <w:r w:rsidRPr="005A651B">
              <w:rPr>
                <w:sz w:val="14"/>
                <w:szCs w:val="14"/>
              </w:rPr>
              <w:t xml:space="preserve">12.5 </w:t>
            </w:r>
            <w:r>
              <w:rPr>
                <w:sz w:val="14"/>
                <w:szCs w:val="14"/>
              </w:rPr>
              <w:t>×</w:t>
            </w:r>
            <w:r w:rsidRPr="005A651B">
              <w:rPr>
                <w:sz w:val="14"/>
                <w:szCs w:val="14"/>
              </w:rPr>
              <w:t xml:space="preserve"> 10</w:t>
            </w:r>
            <w:r w:rsidRPr="00F84B18">
              <w:rPr>
                <w:position w:val="4"/>
                <w:sz w:val="12"/>
                <w:szCs w:val="12"/>
              </w:rPr>
              <w:t>3</w:t>
            </w:r>
          </w:p>
        </w:tc>
        <w:tc>
          <w:tcPr>
            <w:tcW w:w="594" w:type="dxa"/>
            <w:tcBorders>
              <w:top w:val="single" w:sz="4" w:space="0" w:color="auto"/>
              <w:left w:val="single" w:sz="4" w:space="0" w:color="auto"/>
              <w:bottom w:val="single" w:sz="4" w:space="0" w:color="auto"/>
              <w:right w:val="single" w:sz="4" w:space="0" w:color="auto"/>
            </w:tcBorders>
          </w:tcPr>
          <w:p w14:paraId="70056CE7" w14:textId="77777777" w:rsidR="00B96537" w:rsidRPr="005A651B" w:rsidRDefault="00B96537" w:rsidP="00C734FC">
            <w:pPr>
              <w:pStyle w:val="Tabletext"/>
              <w:jc w:val="center"/>
              <w:rPr>
                <w:sz w:val="14"/>
                <w:szCs w:val="14"/>
              </w:rPr>
            </w:pPr>
            <w:r w:rsidRPr="005A651B">
              <w:rPr>
                <w:sz w:val="14"/>
                <w:szCs w:val="14"/>
              </w:rPr>
              <w:t xml:space="preserve">4 </w:t>
            </w:r>
            <w:r>
              <w:rPr>
                <w:sz w:val="14"/>
                <w:szCs w:val="14"/>
              </w:rPr>
              <w:t>×</w:t>
            </w:r>
            <w:r w:rsidRPr="005A651B">
              <w:rPr>
                <w:sz w:val="14"/>
                <w:szCs w:val="14"/>
              </w:rPr>
              <w:t xml:space="preserve"> 10</w:t>
            </w:r>
            <w:r w:rsidRPr="00F84B18">
              <w:rPr>
                <w:position w:val="4"/>
                <w:sz w:val="12"/>
                <w:szCs w:val="12"/>
              </w:rPr>
              <w:t>3</w:t>
            </w:r>
          </w:p>
        </w:tc>
        <w:tc>
          <w:tcPr>
            <w:tcW w:w="631" w:type="dxa"/>
            <w:tcBorders>
              <w:top w:val="single" w:sz="4" w:space="0" w:color="auto"/>
              <w:left w:val="single" w:sz="4" w:space="0" w:color="auto"/>
              <w:bottom w:val="single" w:sz="4" w:space="0" w:color="auto"/>
              <w:right w:val="single" w:sz="4" w:space="0" w:color="auto"/>
            </w:tcBorders>
          </w:tcPr>
          <w:p w14:paraId="1B2FC2AC" w14:textId="77777777" w:rsidR="00B96537" w:rsidRPr="005A651B" w:rsidRDefault="00B96537" w:rsidP="00C734FC">
            <w:pPr>
              <w:pStyle w:val="Tabletext"/>
              <w:jc w:val="center"/>
              <w:rPr>
                <w:sz w:val="14"/>
                <w:szCs w:val="14"/>
              </w:rPr>
            </w:pPr>
            <w:r w:rsidRPr="005A651B">
              <w:rPr>
                <w:sz w:val="14"/>
                <w:szCs w:val="14"/>
              </w:rPr>
              <w:t>10</w:t>
            </w:r>
            <w:r w:rsidRPr="00F84B18">
              <w:rPr>
                <w:position w:val="4"/>
                <w:sz w:val="12"/>
                <w:szCs w:val="12"/>
              </w:rPr>
              <w:t>6</w:t>
            </w:r>
          </w:p>
        </w:tc>
        <w:tc>
          <w:tcPr>
            <w:tcW w:w="1206" w:type="dxa"/>
            <w:tcBorders>
              <w:top w:val="single" w:sz="4" w:space="0" w:color="auto"/>
              <w:left w:val="single" w:sz="4" w:space="0" w:color="auto"/>
              <w:bottom w:val="single" w:sz="4" w:space="0" w:color="auto"/>
              <w:right w:val="single" w:sz="4" w:space="0" w:color="auto"/>
            </w:tcBorders>
          </w:tcPr>
          <w:p w14:paraId="124BF191" w14:textId="77777777" w:rsidR="00B96537" w:rsidRPr="005A651B" w:rsidRDefault="00B96537" w:rsidP="00C734FC">
            <w:pPr>
              <w:pStyle w:val="Tabletext"/>
              <w:jc w:val="center"/>
              <w:rPr>
                <w:sz w:val="14"/>
                <w:szCs w:val="14"/>
              </w:rPr>
            </w:pPr>
          </w:p>
        </w:tc>
        <w:tc>
          <w:tcPr>
            <w:tcW w:w="663" w:type="dxa"/>
            <w:tcBorders>
              <w:top w:val="single" w:sz="4" w:space="0" w:color="auto"/>
              <w:left w:val="single" w:sz="4" w:space="0" w:color="auto"/>
              <w:bottom w:val="single" w:sz="4" w:space="0" w:color="auto"/>
              <w:right w:val="single" w:sz="4" w:space="0" w:color="auto"/>
            </w:tcBorders>
          </w:tcPr>
          <w:p w14:paraId="067EFA2E" w14:textId="77777777" w:rsidR="00B96537" w:rsidRPr="005A651B" w:rsidRDefault="00B96537" w:rsidP="00C734FC">
            <w:pPr>
              <w:pStyle w:val="Tabletext"/>
              <w:jc w:val="center"/>
              <w:rPr>
                <w:sz w:val="14"/>
                <w:szCs w:val="14"/>
              </w:rPr>
            </w:pPr>
            <w:r w:rsidRPr="005A651B">
              <w:rPr>
                <w:sz w:val="14"/>
                <w:szCs w:val="14"/>
              </w:rPr>
              <w:t xml:space="preserve">4 </w:t>
            </w:r>
            <w:r>
              <w:rPr>
                <w:sz w:val="14"/>
                <w:szCs w:val="14"/>
              </w:rPr>
              <w:t>×</w:t>
            </w:r>
            <w:r w:rsidRPr="005A651B">
              <w:rPr>
                <w:sz w:val="14"/>
                <w:szCs w:val="14"/>
              </w:rPr>
              <w:t xml:space="preserve"> 10</w:t>
            </w:r>
            <w:r w:rsidRPr="00F84B18">
              <w:rPr>
                <w:position w:val="4"/>
                <w:sz w:val="12"/>
                <w:szCs w:val="12"/>
              </w:rPr>
              <w:t>3</w:t>
            </w:r>
          </w:p>
        </w:tc>
        <w:tc>
          <w:tcPr>
            <w:tcW w:w="528" w:type="dxa"/>
            <w:tcBorders>
              <w:top w:val="single" w:sz="4" w:space="0" w:color="auto"/>
              <w:left w:val="single" w:sz="4" w:space="0" w:color="auto"/>
              <w:bottom w:val="single" w:sz="4" w:space="0" w:color="auto"/>
              <w:right w:val="single" w:sz="4" w:space="0" w:color="auto"/>
            </w:tcBorders>
          </w:tcPr>
          <w:p w14:paraId="50507A85" w14:textId="77777777" w:rsidR="00B96537" w:rsidRPr="005A651B" w:rsidRDefault="00B96537" w:rsidP="00C734FC">
            <w:pPr>
              <w:pStyle w:val="Tabletext"/>
              <w:jc w:val="center"/>
              <w:rPr>
                <w:sz w:val="14"/>
                <w:szCs w:val="14"/>
              </w:rPr>
            </w:pPr>
            <w:r w:rsidRPr="005A651B">
              <w:rPr>
                <w:sz w:val="14"/>
                <w:szCs w:val="14"/>
              </w:rPr>
              <w:t>10</w:t>
            </w:r>
            <w:r w:rsidRPr="00F84B18">
              <w:rPr>
                <w:position w:val="4"/>
                <w:sz w:val="12"/>
                <w:szCs w:val="12"/>
              </w:rPr>
              <w:t>6</w:t>
            </w:r>
          </w:p>
        </w:tc>
        <w:tc>
          <w:tcPr>
            <w:tcW w:w="679" w:type="dxa"/>
            <w:tcBorders>
              <w:top w:val="single" w:sz="4" w:space="0" w:color="auto"/>
              <w:left w:val="single" w:sz="4" w:space="0" w:color="auto"/>
              <w:bottom w:val="single" w:sz="4" w:space="0" w:color="auto"/>
              <w:right w:val="single" w:sz="4" w:space="0" w:color="auto"/>
            </w:tcBorders>
          </w:tcPr>
          <w:p w14:paraId="3A7928EB" w14:textId="77777777" w:rsidR="00B96537" w:rsidRPr="005A651B" w:rsidRDefault="00B96537" w:rsidP="00C734FC">
            <w:pPr>
              <w:pStyle w:val="Tabletext"/>
              <w:jc w:val="center"/>
              <w:rPr>
                <w:sz w:val="14"/>
                <w:szCs w:val="14"/>
              </w:rPr>
            </w:pPr>
            <w:r w:rsidRPr="005A651B">
              <w:rPr>
                <w:sz w:val="14"/>
                <w:szCs w:val="14"/>
              </w:rPr>
              <w:t xml:space="preserve">4 </w:t>
            </w:r>
            <w:r>
              <w:rPr>
                <w:sz w:val="14"/>
                <w:szCs w:val="14"/>
              </w:rPr>
              <w:t>×</w:t>
            </w:r>
            <w:r w:rsidRPr="005A651B">
              <w:rPr>
                <w:sz w:val="14"/>
                <w:szCs w:val="14"/>
              </w:rPr>
              <w:t xml:space="preserve"> 10</w:t>
            </w:r>
            <w:r w:rsidRPr="00F84B18">
              <w:rPr>
                <w:position w:val="4"/>
                <w:sz w:val="12"/>
                <w:szCs w:val="12"/>
              </w:rPr>
              <w:t>3</w:t>
            </w:r>
          </w:p>
        </w:tc>
        <w:tc>
          <w:tcPr>
            <w:tcW w:w="619" w:type="dxa"/>
            <w:tcBorders>
              <w:top w:val="single" w:sz="4" w:space="0" w:color="auto"/>
              <w:left w:val="single" w:sz="4" w:space="0" w:color="auto"/>
              <w:bottom w:val="single" w:sz="4" w:space="0" w:color="auto"/>
              <w:right w:val="single" w:sz="4" w:space="0" w:color="auto"/>
            </w:tcBorders>
          </w:tcPr>
          <w:p w14:paraId="552388BA" w14:textId="77777777" w:rsidR="00B96537" w:rsidRPr="005A651B" w:rsidRDefault="00B96537" w:rsidP="00C734FC">
            <w:pPr>
              <w:pStyle w:val="Tabletext"/>
              <w:jc w:val="center"/>
              <w:rPr>
                <w:sz w:val="14"/>
                <w:szCs w:val="14"/>
              </w:rPr>
            </w:pPr>
            <w:r w:rsidRPr="005A651B">
              <w:rPr>
                <w:sz w:val="14"/>
                <w:szCs w:val="14"/>
              </w:rPr>
              <w:t>10</w:t>
            </w:r>
            <w:r w:rsidRPr="00F84B18">
              <w:rPr>
                <w:position w:val="4"/>
                <w:sz w:val="12"/>
                <w:szCs w:val="12"/>
              </w:rPr>
              <w:t>6</w:t>
            </w:r>
          </w:p>
        </w:tc>
        <w:tc>
          <w:tcPr>
            <w:tcW w:w="498" w:type="dxa"/>
            <w:tcBorders>
              <w:top w:val="single" w:sz="4" w:space="0" w:color="auto"/>
              <w:left w:val="single" w:sz="4" w:space="0" w:color="auto"/>
              <w:bottom w:val="single" w:sz="4" w:space="0" w:color="auto"/>
              <w:right w:val="single" w:sz="4" w:space="0" w:color="auto"/>
            </w:tcBorders>
          </w:tcPr>
          <w:p w14:paraId="4F411ABD" w14:textId="77777777" w:rsidR="00B96537" w:rsidRPr="005A651B" w:rsidRDefault="00B96537" w:rsidP="00C734FC">
            <w:pPr>
              <w:pStyle w:val="Tabletext"/>
              <w:jc w:val="center"/>
              <w:rPr>
                <w:sz w:val="14"/>
                <w:szCs w:val="14"/>
              </w:rPr>
            </w:pPr>
            <w:r w:rsidRPr="005A651B">
              <w:rPr>
                <w:sz w:val="14"/>
                <w:szCs w:val="14"/>
              </w:rPr>
              <w:t xml:space="preserve">4 </w:t>
            </w:r>
            <w:r>
              <w:rPr>
                <w:sz w:val="14"/>
                <w:szCs w:val="14"/>
              </w:rPr>
              <w:t>×</w:t>
            </w:r>
            <w:r w:rsidRPr="005A651B">
              <w:rPr>
                <w:sz w:val="14"/>
                <w:szCs w:val="14"/>
              </w:rPr>
              <w:t xml:space="preserve"> 10</w:t>
            </w:r>
            <w:r w:rsidRPr="00F84B18">
              <w:rPr>
                <w:position w:val="4"/>
                <w:sz w:val="12"/>
                <w:szCs w:val="12"/>
              </w:rPr>
              <w:t>3</w:t>
            </w:r>
          </w:p>
        </w:tc>
        <w:tc>
          <w:tcPr>
            <w:tcW w:w="537" w:type="dxa"/>
            <w:tcBorders>
              <w:top w:val="single" w:sz="4" w:space="0" w:color="auto"/>
              <w:left w:val="single" w:sz="4" w:space="0" w:color="auto"/>
              <w:bottom w:val="single" w:sz="4" w:space="0" w:color="auto"/>
              <w:right w:val="single" w:sz="4" w:space="0" w:color="auto"/>
            </w:tcBorders>
          </w:tcPr>
          <w:p w14:paraId="0FABB654" w14:textId="77777777" w:rsidR="00B96537" w:rsidRPr="005A651B" w:rsidRDefault="00B96537" w:rsidP="00C734FC">
            <w:pPr>
              <w:pStyle w:val="Tabletext"/>
              <w:jc w:val="center"/>
              <w:rPr>
                <w:sz w:val="14"/>
                <w:szCs w:val="14"/>
              </w:rPr>
            </w:pPr>
            <w:ins w:id="85" w:author="CEPT" w:date="2019-07-05T10:03:00Z">
              <w:r w:rsidRPr="00A357F0">
                <w:rPr>
                  <w:sz w:val="14"/>
                  <w:szCs w:val="14"/>
                  <w:lang w:val="es-ES_tradnl"/>
                </w:rPr>
                <w:t>4 x 10</w:t>
              </w:r>
              <w:r w:rsidRPr="00B96537">
                <w:rPr>
                  <w:sz w:val="14"/>
                  <w:szCs w:val="14"/>
                  <w:vertAlign w:val="superscript"/>
                  <w:lang w:val="es-ES_tradnl"/>
                </w:rPr>
                <w:t>3</w:t>
              </w:r>
            </w:ins>
          </w:p>
        </w:tc>
        <w:tc>
          <w:tcPr>
            <w:tcW w:w="966" w:type="dxa"/>
            <w:gridSpan w:val="2"/>
            <w:tcBorders>
              <w:top w:val="single" w:sz="4" w:space="0" w:color="auto"/>
              <w:left w:val="single" w:sz="4" w:space="0" w:color="auto"/>
              <w:bottom w:val="single" w:sz="4" w:space="0" w:color="auto"/>
              <w:right w:val="single" w:sz="4" w:space="0" w:color="auto"/>
            </w:tcBorders>
          </w:tcPr>
          <w:p w14:paraId="497E7D0C" w14:textId="77777777" w:rsidR="00B96537" w:rsidRPr="005A651B" w:rsidRDefault="00B96537" w:rsidP="00C734FC">
            <w:pPr>
              <w:pStyle w:val="Tabletext"/>
              <w:jc w:val="center"/>
              <w:rPr>
                <w:sz w:val="14"/>
                <w:szCs w:val="14"/>
              </w:rPr>
            </w:pPr>
            <w:r w:rsidRPr="005A651B">
              <w:rPr>
                <w:sz w:val="14"/>
                <w:szCs w:val="14"/>
              </w:rPr>
              <w:t xml:space="preserve">4 </w:t>
            </w:r>
            <w:r>
              <w:rPr>
                <w:sz w:val="14"/>
                <w:szCs w:val="14"/>
              </w:rPr>
              <w:t>×</w:t>
            </w:r>
            <w:r w:rsidRPr="005A651B">
              <w:rPr>
                <w:sz w:val="14"/>
                <w:szCs w:val="14"/>
              </w:rPr>
              <w:t xml:space="preserve"> 10</w:t>
            </w:r>
            <w:r w:rsidRPr="00F84B18">
              <w:rPr>
                <w:position w:val="4"/>
                <w:sz w:val="12"/>
                <w:szCs w:val="12"/>
              </w:rPr>
              <w:t>3</w:t>
            </w:r>
          </w:p>
        </w:tc>
      </w:tr>
      <w:tr w:rsidR="00B96537" w:rsidRPr="005A651B" w14:paraId="72055D22" w14:textId="77777777" w:rsidTr="00B96537">
        <w:trPr>
          <w:cantSplit/>
          <w:jc w:val="center"/>
        </w:trPr>
        <w:tc>
          <w:tcPr>
            <w:tcW w:w="1094" w:type="dxa"/>
            <w:tcBorders>
              <w:top w:val="single" w:sz="4" w:space="0" w:color="auto"/>
              <w:left w:val="single" w:sz="6" w:space="0" w:color="auto"/>
              <w:bottom w:val="single" w:sz="6" w:space="0" w:color="auto"/>
              <w:right w:val="single" w:sz="6" w:space="0" w:color="auto"/>
            </w:tcBorders>
          </w:tcPr>
          <w:p w14:paraId="74A6F494" w14:textId="77777777" w:rsidR="00B96537" w:rsidRPr="005A651B" w:rsidRDefault="00B96537" w:rsidP="00C734FC">
            <w:pPr>
              <w:pStyle w:val="Tabletext"/>
              <w:rPr>
                <w:sz w:val="14"/>
                <w:szCs w:val="14"/>
              </w:rPr>
            </w:pPr>
            <w:r w:rsidRPr="005A651B">
              <w:rPr>
                <w:sz w:val="14"/>
                <w:szCs w:val="14"/>
              </w:rPr>
              <w:t>Permissible interference power</w:t>
            </w:r>
          </w:p>
        </w:tc>
        <w:tc>
          <w:tcPr>
            <w:tcW w:w="1093" w:type="dxa"/>
            <w:tcBorders>
              <w:top w:val="single" w:sz="4" w:space="0" w:color="auto"/>
              <w:left w:val="single" w:sz="6" w:space="0" w:color="auto"/>
              <w:bottom w:val="single" w:sz="6" w:space="0" w:color="auto"/>
              <w:right w:val="single" w:sz="6" w:space="0" w:color="auto"/>
            </w:tcBorders>
          </w:tcPr>
          <w:p w14:paraId="4401BC8A" w14:textId="77777777" w:rsidR="00B96537" w:rsidRPr="00EE5BFE" w:rsidRDefault="00B96537" w:rsidP="00C734FC">
            <w:pPr>
              <w:pStyle w:val="Tabletext"/>
              <w:rPr>
                <w:color w:val="000000"/>
                <w:position w:val="3"/>
                <w:sz w:val="14"/>
                <w:szCs w:val="14"/>
                <w:lang w:val="es-ES_tradnl"/>
              </w:rPr>
            </w:pPr>
            <w:r w:rsidRPr="00EE5BFE">
              <w:rPr>
                <w:i/>
                <w:iCs/>
                <w:sz w:val="14"/>
                <w:szCs w:val="14"/>
              </w:rPr>
              <w:t>P</w:t>
            </w:r>
            <w:r w:rsidRPr="00EE5BFE">
              <w:rPr>
                <w:i/>
                <w:iCs/>
                <w:position w:val="-4"/>
                <w:sz w:val="14"/>
                <w:szCs w:val="14"/>
              </w:rPr>
              <w:t>r</w:t>
            </w:r>
            <w:r w:rsidRPr="00EE5BFE">
              <w:rPr>
                <w:sz w:val="14"/>
                <w:szCs w:val="14"/>
              </w:rPr>
              <w:t>(</w:t>
            </w:r>
            <w:r w:rsidRPr="00EE5BFE">
              <w:rPr>
                <w:i/>
                <w:iCs/>
                <w:sz w:val="14"/>
                <w:szCs w:val="14"/>
              </w:rPr>
              <w:t>p</w:t>
            </w:r>
            <w:r w:rsidRPr="00EE5BFE">
              <w:rPr>
                <w:sz w:val="14"/>
                <w:szCs w:val="14"/>
              </w:rPr>
              <w:t>) (</w:t>
            </w:r>
            <w:proofErr w:type="spellStart"/>
            <w:r w:rsidRPr="00EE5BFE">
              <w:rPr>
                <w:sz w:val="14"/>
                <w:szCs w:val="14"/>
              </w:rPr>
              <w:t>dBW</w:t>
            </w:r>
            <w:proofErr w:type="spellEnd"/>
            <w:r w:rsidRPr="00EE5BFE">
              <w:rPr>
                <w:sz w:val="14"/>
                <w:szCs w:val="14"/>
              </w:rPr>
              <w:t>)</w:t>
            </w:r>
            <w:r w:rsidRPr="00EE5BFE">
              <w:rPr>
                <w:sz w:val="14"/>
                <w:szCs w:val="14"/>
              </w:rPr>
              <w:br/>
              <w:t xml:space="preserve">in </w:t>
            </w:r>
            <w:r w:rsidRPr="00EE5BFE">
              <w:rPr>
                <w:i/>
                <w:iCs/>
                <w:sz w:val="14"/>
                <w:szCs w:val="14"/>
              </w:rPr>
              <w:t>B</w:t>
            </w:r>
          </w:p>
        </w:tc>
        <w:tc>
          <w:tcPr>
            <w:tcW w:w="865" w:type="dxa"/>
            <w:tcBorders>
              <w:top w:val="single" w:sz="4" w:space="0" w:color="auto"/>
              <w:left w:val="single" w:sz="6" w:space="0" w:color="auto"/>
              <w:bottom w:val="single" w:sz="6" w:space="0" w:color="auto"/>
              <w:right w:val="single" w:sz="6" w:space="0" w:color="auto"/>
            </w:tcBorders>
          </w:tcPr>
          <w:p w14:paraId="11AACDD5" w14:textId="77777777" w:rsidR="00B96537" w:rsidRPr="005A651B" w:rsidRDefault="00B96537" w:rsidP="00C734FC">
            <w:pPr>
              <w:pStyle w:val="Tabletext"/>
              <w:jc w:val="center"/>
              <w:rPr>
                <w:sz w:val="14"/>
                <w:szCs w:val="14"/>
                <w:lang w:val="fr-CH"/>
              </w:rPr>
            </w:pPr>
            <w:r>
              <w:rPr>
                <w:sz w:val="14"/>
                <w:szCs w:val="14"/>
                <w:lang w:val="fr-CH"/>
              </w:rPr>
              <w:t>−</w:t>
            </w:r>
            <w:r w:rsidRPr="005A651B">
              <w:rPr>
                <w:sz w:val="14"/>
                <w:szCs w:val="14"/>
                <w:lang w:val="fr-CH"/>
              </w:rPr>
              <w:t>153</w:t>
            </w:r>
          </w:p>
        </w:tc>
        <w:tc>
          <w:tcPr>
            <w:tcW w:w="579" w:type="dxa"/>
            <w:tcBorders>
              <w:top w:val="single" w:sz="4" w:space="0" w:color="auto"/>
              <w:left w:val="single" w:sz="6" w:space="0" w:color="auto"/>
              <w:bottom w:val="single" w:sz="6" w:space="0" w:color="auto"/>
              <w:right w:val="single" w:sz="6" w:space="0" w:color="auto"/>
            </w:tcBorders>
          </w:tcPr>
          <w:p w14:paraId="60A713BB" w14:textId="77777777" w:rsidR="00B96537" w:rsidRPr="005A651B" w:rsidRDefault="00B96537" w:rsidP="00C734FC">
            <w:pPr>
              <w:pStyle w:val="Tabletext"/>
              <w:jc w:val="center"/>
              <w:rPr>
                <w:sz w:val="14"/>
                <w:szCs w:val="14"/>
                <w:lang w:val="fr-CH"/>
              </w:rPr>
            </w:pPr>
          </w:p>
        </w:tc>
        <w:tc>
          <w:tcPr>
            <w:tcW w:w="579" w:type="dxa"/>
            <w:tcBorders>
              <w:top w:val="single" w:sz="4" w:space="0" w:color="auto"/>
              <w:left w:val="single" w:sz="6" w:space="0" w:color="auto"/>
              <w:bottom w:val="single" w:sz="6" w:space="0" w:color="auto"/>
              <w:right w:val="single" w:sz="6" w:space="0" w:color="auto"/>
            </w:tcBorders>
          </w:tcPr>
          <w:p w14:paraId="04ACE559" w14:textId="77777777" w:rsidR="00B96537" w:rsidRPr="005A651B" w:rsidRDefault="00B96537" w:rsidP="00C734FC">
            <w:pPr>
              <w:pStyle w:val="Tabletext"/>
              <w:jc w:val="center"/>
              <w:rPr>
                <w:sz w:val="14"/>
                <w:szCs w:val="14"/>
                <w:lang w:val="fr-CH"/>
              </w:rPr>
            </w:pPr>
          </w:p>
        </w:tc>
        <w:tc>
          <w:tcPr>
            <w:tcW w:w="1045" w:type="dxa"/>
            <w:tcBorders>
              <w:top w:val="single" w:sz="4" w:space="0" w:color="auto"/>
              <w:left w:val="single" w:sz="6" w:space="0" w:color="auto"/>
              <w:bottom w:val="single" w:sz="6" w:space="0" w:color="auto"/>
              <w:right w:val="single" w:sz="6" w:space="0" w:color="auto"/>
            </w:tcBorders>
          </w:tcPr>
          <w:p w14:paraId="77E736D5" w14:textId="77777777" w:rsidR="00B96537" w:rsidRPr="005A651B" w:rsidRDefault="00B96537" w:rsidP="00C734FC">
            <w:pPr>
              <w:pStyle w:val="Tabletext"/>
              <w:jc w:val="center"/>
              <w:rPr>
                <w:sz w:val="14"/>
                <w:szCs w:val="14"/>
                <w:lang w:val="fr-CH"/>
              </w:rPr>
            </w:pPr>
          </w:p>
        </w:tc>
        <w:tc>
          <w:tcPr>
            <w:tcW w:w="1041" w:type="dxa"/>
            <w:tcBorders>
              <w:top w:val="single" w:sz="4" w:space="0" w:color="auto"/>
              <w:left w:val="single" w:sz="6" w:space="0" w:color="auto"/>
              <w:bottom w:val="single" w:sz="6" w:space="0" w:color="auto"/>
              <w:right w:val="single" w:sz="6" w:space="0" w:color="auto"/>
            </w:tcBorders>
          </w:tcPr>
          <w:p w14:paraId="7C2F8FB9" w14:textId="77777777" w:rsidR="00B96537" w:rsidRPr="005A651B" w:rsidRDefault="00B96537" w:rsidP="00C734FC">
            <w:pPr>
              <w:pStyle w:val="Tabletext"/>
              <w:jc w:val="center"/>
              <w:rPr>
                <w:sz w:val="14"/>
                <w:szCs w:val="14"/>
                <w:lang w:val="fr-CH"/>
              </w:rPr>
            </w:pPr>
            <w:r>
              <w:rPr>
                <w:sz w:val="14"/>
                <w:szCs w:val="14"/>
                <w:lang w:val="fr-CH"/>
              </w:rPr>
              <w:t>−</w:t>
            </w:r>
            <w:r w:rsidRPr="005A651B">
              <w:rPr>
                <w:sz w:val="14"/>
                <w:szCs w:val="14"/>
                <w:lang w:val="fr-CH"/>
              </w:rPr>
              <w:t>139</w:t>
            </w:r>
          </w:p>
        </w:tc>
        <w:tc>
          <w:tcPr>
            <w:tcW w:w="1242" w:type="dxa"/>
            <w:tcBorders>
              <w:top w:val="single" w:sz="4" w:space="0" w:color="auto"/>
              <w:left w:val="single" w:sz="6" w:space="0" w:color="auto"/>
              <w:bottom w:val="single" w:sz="6" w:space="0" w:color="auto"/>
              <w:right w:val="single" w:sz="6" w:space="0" w:color="auto"/>
            </w:tcBorders>
          </w:tcPr>
          <w:p w14:paraId="47A9A045" w14:textId="77777777" w:rsidR="00B96537" w:rsidRPr="005A651B" w:rsidRDefault="00B96537" w:rsidP="00C734FC">
            <w:pPr>
              <w:pStyle w:val="Tabletext"/>
              <w:jc w:val="center"/>
              <w:rPr>
                <w:sz w:val="14"/>
                <w:szCs w:val="14"/>
                <w:lang w:val="fr-CH"/>
              </w:rPr>
            </w:pPr>
            <w:r>
              <w:rPr>
                <w:sz w:val="14"/>
                <w:szCs w:val="14"/>
                <w:lang w:val="fr-CH"/>
              </w:rPr>
              <w:t>−</w:t>
            </w:r>
            <w:r w:rsidRPr="005A651B">
              <w:rPr>
                <w:sz w:val="14"/>
                <w:szCs w:val="14"/>
                <w:lang w:val="fr-CH"/>
              </w:rPr>
              <w:t>139</w:t>
            </w:r>
          </w:p>
        </w:tc>
        <w:tc>
          <w:tcPr>
            <w:tcW w:w="594" w:type="dxa"/>
            <w:tcBorders>
              <w:top w:val="single" w:sz="4" w:space="0" w:color="auto"/>
              <w:left w:val="single" w:sz="6" w:space="0" w:color="auto"/>
              <w:bottom w:val="single" w:sz="6" w:space="0" w:color="auto"/>
              <w:right w:val="single" w:sz="6" w:space="0" w:color="auto"/>
            </w:tcBorders>
          </w:tcPr>
          <w:p w14:paraId="51765ED7" w14:textId="77777777" w:rsidR="00B96537" w:rsidRPr="005A651B" w:rsidRDefault="00B96537" w:rsidP="00C734FC">
            <w:pPr>
              <w:pStyle w:val="Tabletext"/>
              <w:jc w:val="center"/>
              <w:rPr>
                <w:sz w:val="14"/>
                <w:szCs w:val="14"/>
                <w:lang w:val="fr-CH"/>
              </w:rPr>
            </w:pPr>
            <w:r>
              <w:rPr>
                <w:sz w:val="14"/>
                <w:szCs w:val="14"/>
                <w:lang w:val="fr-CH"/>
              </w:rPr>
              <w:t>−</w:t>
            </w:r>
            <w:r w:rsidRPr="005A651B">
              <w:rPr>
                <w:sz w:val="14"/>
                <w:szCs w:val="14"/>
                <w:lang w:val="fr-CH"/>
              </w:rPr>
              <w:t>131</w:t>
            </w:r>
          </w:p>
        </w:tc>
        <w:tc>
          <w:tcPr>
            <w:tcW w:w="631" w:type="dxa"/>
            <w:tcBorders>
              <w:top w:val="single" w:sz="4" w:space="0" w:color="auto"/>
              <w:left w:val="single" w:sz="6" w:space="0" w:color="auto"/>
              <w:bottom w:val="single" w:sz="6" w:space="0" w:color="auto"/>
              <w:right w:val="single" w:sz="6" w:space="0" w:color="auto"/>
            </w:tcBorders>
          </w:tcPr>
          <w:p w14:paraId="45214DE6" w14:textId="77777777" w:rsidR="00B96537" w:rsidRPr="005A651B" w:rsidRDefault="00B96537" w:rsidP="00C734FC">
            <w:pPr>
              <w:pStyle w:val="Tabletext"/>
              <w:jc w:val="center"/>
              <w:rPr>
                <w:sz w:val="14"/>
                <w:szCs w:val="14"/>
                <w:lang w:val="fr-CH"/>
              </w:rPr>
            </w:pPr>
            <w:r>
              <w:rPr>
                <w:sz w:val="14"/>
                <w:szCs w:val="14"/>
                <w:lang w:val="fr-CH"/>
              </w:rPr>
              <w:t>−</w:t>
            </w:r>
            <w:r w:rsidRPr="005A651B">
              <w:rPr>
                <w:sz w:val="14"/>
                <w:szCs w:val="14"/>
                <w:lang w:val="fr-CH"/>
              </w:rPr>
              <w:t>107</w:t>
            </w:r>
          </w:p>
        </w:tc>
        <w:tc>
          <w:tcPr>
            <w:tcW w:w="1206" w:type="dxa"/>
            <w:tcBorders>
              <w:top w:val="single" w:sz="4" w:space="0" w:color="auto"/>
              <w:left w:val="single" w:sz="6" w:space="0" w:color="auto"/>
              <w:bottom w:val="single" w:sz="6" w:space="0" w:color="auto"/>
              <w:right w:val="single" w:sz="6" w:space="0" w:color="auto"/>
            </w:tcBorders>
          </w:tcPr>
          <w:p w14:paraId="29B64AB2" w14:textId="77777777" w:rsidR="00B96537" w:rsidRPr="005A651B" w:rsidRDefault="00B96537" w:rsidP="00C734FC">
            <w:pPr>
              <w:pStyle w:val="Tabletext"/>
              <w:jc w:val="center"/>
              <w:rPr>
                <w:sz w:val="14"/>
                <w:szCs w:val="14"/>
              </w:rPr>
            </w:pPr>
          </w:p>
        </w:tc>
        <w:tc>
          <w:tcPr>
            <w:tcW w:w="663" w:type="dxa"/>
            <w:tcBorders>
              <w:top w:val="single" w:sz="4" w:space="0" w:color="auto"/>
              <w:left w:val="single" w:sz="6" w:space="0" w:color="auto"/>
              <w:bottom w:val="single" w:sz="6" w:space="0" w:color="auto"/>
              <w:right w:val="single" w:sz="6" w:space="0" w:color="auto"/>
            </w:tcBorders>
          </w:tcPr>
          <w:p w14:paraId="515C55D8" w14:textId="77777777" w:rsidR="00B96537" w:rsidRPr="005A651B" w:rsidRDefault="00B96537" w:rsidP="00C734FC">
            <w:pPr>
              <w:pStyle w:val="Tabletext"/>
              <w:jc w:val="center"/>
              <w:rPr>
                <w:sz w:val="14"/>
                <w:szCs w:val="14"/>
              </w:rPr>
            </w:pPr>
            <w:r>
              <w:rPr>
                <w:sz w:val="14"/>
                <w:szCs w:val="14"/>
                <w:lang w:val="fr-CH"/>
              </w:rPr>
              <w:t>−</w:t>
            </w:r>
            <w:r w:rsidRPr="005A651B">
              <w:rPr>
                <w:sz w:val="14"/>
                <w:szCs w:val="14"/>
              </w:rPr>
              <w:t>131</w:t>
            </w:r>
          </w:p>
        </w:tc>
        <w:tc>
          <w:tcPr>
            <w:tcW w:w="528" w:type="dxa"/>
            <w:tcBorders>
              <w:top w:val="single" w:sz="4" w:space="0" w:color="auto"/>
              <w:left w:val="single" w:sz="6" w:space="0" w:color="auto"/>
              <w:bottom w:val="single" w:sz="6" w:space="0" w:color="auto"/>
              <w:right w:val="single" w:sz="6" w:space="0" w:color="auto"/>
            </w:tcBorders>
          </w:tcPr>
          <w:p w14:paraId="5E562EBC" w14:textId="77777777" w:rsidR="00B96537" w:rsidRPr="005A651B" w:rsidRDefault="00B96537" w:rsidP="00C734FC">
            <w:pPr>
              <w:pStyle w:val="Tabletext"/>
              <w:jc w:val="center"/>
              <w:rPr>
                <w:sz w:val="14"/>
                <w:szCs w:val="14"/>
              </w:rPr>
            </w:pPr>
            <w:r>
              <w:rPr>
                <w:sz w:val="14"/>
                <w:szCs w:val="14"/>
                <w:lang w:val="fr-CH"/>
              </w:rPr>
              <w:t>−</w:t>
            </w:r>
            <w:r w:rsidRPr="005A651B">
              <w:rPr>
                <w:sz w:val="14"/>
                <w:szCs w:val="14"/>
              </w:rPr>
              <w:t>107</w:t>
            </w:r>
          </w:p>
        </w:tc>
        <w:tc>
          <w:tcPr>
            <w:tcW w:w="679" w:type="dxa"/>
            <w:tcBorders>
              <w:top w:val="single" w:sz="4" w:space="0" w:color="auto"/>
              <w:left w:val="single" w:sz="6" w:space="0" w:color="auto"/>
              <w:bottom w:val="single" w:sz="6" w:space="0" w:color="auto"/>
              <w:right w:val="single" w:sz="6" w:space="0" w:color="auto"/>
            </w:tcBorders>
          </w:tcPr>
          <w:p w14:paraId="2B4BD863" w14:textId="77777777" w:rsidR="00B96537" w:rsidRPr="005A651B" w:rsidRDefault="00B96537" w:rsidP="00C734FC">
            <w:pPr>
              <w:pStyle w:val="Tabletext"/>
              <w:jc w:val="center"/>
              <w:rPr>
                <w:sz w:val="14"/>
                <w:szCs w:val="14"/>
                <w:lang w:val="fr-CH"/>
              </w:rPr>
            </w:pPr>
            <w:r>
              <w:rPr>
                <w:sz w:val="14"/>
                <w:szCs w:val="14"/>
                <w:lang w:val="fr-CH"/>
              </w:rPr>
              <w:t>−</w:t>
            </w:r>
            <w:r w:rsidRPr="005A651B">
              <w:rPr>
                <w:sz w:val="14"/>
                <w:szCs w:val="14"/>
                <w:lang w:val="fr-CH"/>
              </w:rPr>
              <w:t>131</w:t>
            </w:r>
          </w:p>
        </w:tc>
        <w:tc>
          <w:tcPr>
            <w:tcW w:w="619" w:type="dxa"/>
            <w:tcBorders>
              <w:top w:val="single" w:sz="4" w:space="0" w:color="auto"/>
              <w:left w:val="single" w:sz="6" w:space="0" w:color="auto"/>
              <w:bottom w:val="single" w:sz="6" w:space="0" w:color="auto"/>
              <w:right w:val="single" w:sz="6" w:space="0" w:color="auto"/>
            </w:tcBorders>
          </w:tcPr>
          <w:p w14:paraId="17B90BA2" w14:textId="77777777" w:rsidR="00B96537" w:rsidRPr="005A651B" w:rsidRDefault="00B96537" w:rsidP="00C734FC">
            <w:pPr>
              <w:pStyle w:val="Tabletext"/>
              <w:jc w:val="center"/>
              <w:rPr>
                <w:sz w:val="14"/>
                <w:szCs w:val="14"/>
                <w:lang w:val="fr-CH"/>
              </w:rPr>
            </w:pPr>
            <w:r>
              <w:rPr>
                <w:sz w:val="14"/>
                <w:szCs w:val="14"/>
                <w:lang w:val="fr-CH"/>
              </w:rPr>
              <w:t>−</w:t>
            </w:r>
            <w:r w:rsidRPr="005A651B">
              <w:rPr>
                <w:sz w:val="14"/>
                <w:szCs w:val="14"/>
                <w:lang w:val="fr-CH"/>
              </w:rPr>
              <w:t>107</w:t>
            </w:r>
          </w:p>
        </w:tc>
        <w:tc>
          <w:tcPr>
            <w:tcW w:w="498" w:type="dxa"/>
            <w:tcBorders>
              <w:top w:val="single" w:sz="4" w:space="0" w:color="auto"/>
              <w:left w:val="single" w:sz="6" w:space="0" w:color="auto"/>
              <w:bottom w:val="single" w:sz="6" w:space="0" w:color="auto"/>
              <w:right w:val="single" w:sz="6" w:space="0" w:color="auto"/>
            </w:tcBorders>
          </w:tcPr>
          <w:p w14:paraId="31000C23" w14:textId="77777777" w:rsidR="00B96537" w:rsidRPr="005A651B" w:rsidRDefault="00B96537" w:rsidP="00C734FC">
            <w:pPr>
              <w:pStyle w:val="Tabletext"/>
              <w:jc w:val="center"/>
              <w:rPr>
                <w:sz w:val="14"/>
                <w:szCs w:val="14"/>
                <w:lang w:val="fr-CH"/>
              </w:rPr>
            </w:pPr>
            <w:r>
              <w:rPr>
                <w:sz w:val="14"/>
                <w:szCs w:val="14"/>
                <w:lang w:val="fr-CH"/>
              </w:rPr>
              <w:t>−</w:t>
            </w:r>
            <w:r w:rsidRPr="005A651B">
              <w:rPr>
                <w:sz w:val="14"/>
                <w:szCs w:val="14"/>
                <w:lang w:val="fr-CH"/>
              </w:rPr>
              <w:t>140</w:t>
            </w:r>
          </w:p>
        </w:tc>
        <w:tc>
          <w:tcPr>
            <w:tcW w:w="537" w:type="dxa"/>
            <w:tcBorders>
              <w:top w:val="single" w:sz="4" w:space="0" w:color="auto"/>
              <w:left w:val="single" w:sz="6" w:space="0" w:color="auto"/>
              <w:bottom w:val="single" w:sz="6" w:space="0" w:color="auto"/>
              <w:right w:val="single" w:sz="6" w:space="0" w:color="auto"/>
            </w:tcBorders>
          </w:tcPr>
          <w:p w14:paraId="69DE5CB9" w14:textId="77777777" w:rsidR="00B96537" w:rsidRPr="005A651B" w:rsidRDefault="00B96537" w:rsidP="00B96537">
            <w:pPr>
              <w:pStyle w:val="Tabletext"/>
              <w:jc w:val="center"/>
              <w:rPr>
                <w:sz w:val="14"/>
                <w:szCs w:val="14"/>
                <w:lang w:val="fr-CH"/>
              </w:rPr>
            </w:pPr>
            <w:ins w:id="86" w:author="CEPT" w:date="2019-07-05T10:03:00Z">
              <w:r w:rsidRPr="00A357F0">
                <w:rPr>
                  <w:sz w:val="14"/>
                  <w:szCs w:val="14"/>
                  <w:lang w:val="es-ES_tradnl"/>
                </w:rPr>
                <w:t xml:space="preserve">-169 </w:t>
              </w:r>
            </w:ins>
          </w:p>
        </w:tc>
        <w:tc>
          <w:tcPr>
            <w:tcW w:w="966" w:type="dxa"/>
            <w:gridSpan w:val="2"/>
            <w:tcBorders>
              <w:top w:val="single" w:sz="4" w:space="0" w:color="auto"/>
              <w:left w:val="single" w:sz="6" w:space="0" w:color="auto"/>
              <w:bottom w:val="single" w:sz="6" w:space="0" w:color="auto"/>
              <w:right w:val="single" w:sz="6" w:space="0" w:color="auto"/>
            </w:tcBorders>
          </w:tcPr>
          <w:p w14:paraId="12982663" w14:textId="77777777" w:rsidR="00B96537" w:rsidRPr="005A651B" w:rsidRDefault="00B96537" w:rsidP="00C734FC">
            <w:pPr>
              <w:pStyle w:val="Tabletext"/>
              <w:jc w:val="center"/>
              <w:rPr>
                <w:sz w:val="14"/>
                <w:szCs w:val="14"/>
                <w:lang w:val="fr-CH"/>
              </w:rPr>
            </w:pPr>
            <w:r>
              <w:rPr>
                <w:sz w:val="14"/>
                <w:szCs w:val="14"/>
                <w:lang w:val="fr-CH"/>
              </w:rPr>
              <w:t>−</w:t>
            </w:r>
            <w:r w:rsidRPr="005A651B">
              <w:rPr>
                <w:sz w:val="14"/>
                <w:szCs w:val="14"/>
                <w:lang w:val="fr-CH"/>
              </w:rPr>
              <w:t>140</w:t>
            </w:r>
          </w:p>
        </w:tc>
      </w:tr>
      <w:tr w:rsidR="00C734FC" w14:paraId="6FCBECED" w14:textId="77777777" w:rsidTr="00B96537">
        <w:trPr>
          <w:gridAfter w:val="1"/>
          <w:wAfter w:w="54" w:type="dxa"/>
          <w:cantSplit/>
          <w:jc w:val="center"/>
        </w:trPr>
        <w:tc>
          <w:tcPr>
            <w:tcW w:w="14405" w:type="dxa"/>
            <w:gridSpan w:val="18"/>
            <w:tcBorders>
              <w:top w:val="single" w:sz="6" w:space="0" w:color="auto"/>
              <w:left w:val="nil"/>
              <w:bottom w:val="nil"/>
              <w:right w:val="nil"/>
            </w:tcBorders>
          </w:tcPr>
          <w:p w14:paraId="52D2D1E5" w14:textId="77777777" w:rsidR="00C734FC" w:rsidRPr="00E73B4D" w:rsidRDefault="00C734FC" w:rsidP="00C734FC">
            <w:pPr>
              <w:pStyle w:val="Tablelegend"/>
              <w:spacing w:before="80"/>
              <w:ind w:left="284" w:hanging="284"/>
              <w:rPr>
                <w:sz w:val="14"/>
                <w:szCs w:val="14"/>
                <w:lang w:val="fr-CH"/>
              </w:rPr>
            </w:pPr>
            <w:r w:rsidRPr="00F84B18">
              <w:rPr>
                <w:position w:val="6"/>
                <w:sz w:val="12"/>
                <w:szCs w:val="12"/>
                <w:lang w:val="fr-CH"/>
              </w:rPr>
              <w:t>1</w:t>
            </w:r>
            <w:r w:rsidRPr="00E73B4D">
              <w:rPr>
                <w:sz w:val="14"/>
                <w:szCs w:val="14"/>
                <w:lang w:val="fr-CH"/>
              </w:rPr>
              <w:tab/>
              <w:t>A: analogue modulation; N: digital modulation.</w:t>
            </w:r>
          </w:p>
          <w:p w14:paraId="7CCB116F" w14:textId="77777777" w:rsidR="00C734FC" w:rsidRPr="00E73B4D" w:rsidRDefault="00C734FC" w:rsidP="00C734FC">
            <w:pPr>
              <w:pStyle w:val="Tablelegend"/>
              <w:spacing w:before="80"/>
              <w:ind w:left="284" w:hanging="284"/>
              <w:rPr>
                <w:sz w:val="14"/>
                <w:szCs w:val="14"/>
                <w:lang w:val="fr-CH"/>
              </w:rPr>
            </w:pPr>
            <w:r w:rsidRPr="00F84B18">
              <w:rPr>
                <w:position w:val="6"/>
                <w:sz w:val="12"/>
                <w:szCs w:val="12"/>
              </w:rPr>
              <w:t>2</w:t>
            </w:r>
            <w:r w:rsidRPr="00E73B4D">
              <w:rPr>
                <w:sz w:val="14"/>
                <w:szCs w:val="14"/>
              </w:rPr>
              <w:tab/>
            </w:r>
            <w:r w:rsidRPr="00E73B4D">
              <w:rPr>
                <w:sz w:val="14"/>
                <w:szCs w:val="14"/>
                <w:lang w:val="en-US"/>
              </w:rPr>
              <w:t xml:space="preserve">The </w:t>
            </w:r>
            <w:r w:rsidRPr="00E73B4D">
              <w:rPr>
                <w:sz w:val="14"/>
                <w:szCs w:val="14"/>
              </w:rPr>
              <w:t>parameters</w:t>
            </w:r>
            <w:r w:rsidRPr="00E73B4D">
              <w:rPr>
                <w:sz w:val="14"/>
                <w:szCs w:val="14"/>
                <w:lang w:val="en-US"/>
              </w:rPr>
              <w:t xml:space="preserve"> for the terrestrial station associated with </w:t>
            </w:r>
            <w:proofErr w:type="spellStart"/>
            <w:r w:rsidRPr="00E73B4D">
              <w:rPr>
                <w:sz w:val="14"/>
                <w:szCs w:val="14"/>
                <w:lang w:val="en-US"/>
              </w:rPr>
              <w:t>transhorizon</w:t>
            </w:r>
            <w:proofErr w:type="spellEnd"/>
            <w:r w:rsidRPr="00E73B4D">
              <w:rPr>
                <w:sz w:val="14"/>
                <w:szCs w:val="14"/>
                <w:lang w:val="en-US"/>
              </w:rPr>
              <w:t xml:space="preserve"> systems have been used. Line-of-sight radio-relay parameters associated with the frequency band 1 668.4-1 675 MHz may also be used to determine a supplementary contour.     (</w:t>
            </w:r>
            <w:r w:rsidRPr="00E73B4D">
              <w:rPr>
                <w:sz w:val="14"/>
                <w:szCs w:val="14"/>
                <w:lang w:val="fr-CH"/>
              </w:rPr>
              <w:t>WRC</w:t>
            </w:r>
            <w:r w:rsidRPr="00E73B4D">
              <w:rPr>
                <w:sz w:val="14"/>
                <w:szCs w:val="14"/>
                <w:lang w:val="fr-CH"/>
              </w:rPr>
              <w:noBreakHyphen/>
              <w:t>03)</w:t>
            </w:r>
          </w:p>
          <w:p w14:paraId="1568C7F6" w14:textId="77777777" w:rsidR="00C734FC" w:rsidRPr="00212797" w:rsidRDefault="00C734FC" w:rsidP="00C734FC">
            <w:pPr>
              <w:pStyle w:val="Tablelegend"/>
              <w:spacing w:before="80"/>
              <w:ind w:left="284" w:hanging="284"/>
            </w:pPr>
            <w:r w:rsidRPr="00F84B18">
              <w:rPr>
                <w:position w:val="6"/>
                <w:sz w:val="12"/>
                <w:szCs w:val="12"/>
              </w:rPr>
              <w:t>3</w:t>
            </w:r>
            <w:r w:rsidRPr="00E73B4D">
              <w:rPr>
                <w:sz w:val="14"/>
                <w:szCs w:val="14"/>
              </w:rPr>
              <w:tab/>
              <w:t>Feeder losses are not included.</w:t>
            </w:r>
          </w:p>
        </w:tc>
      </w:tr>
    </w:tbl>
    <w:p w14:paraId="7D4D21A7" w14:textId="77777777" w:rsidR="00BA441E" w:rsidRDefault="00C734FC">
      <w:pPr>
        <w:pStyle w:val="Reasons"/>
        <w:sectPr w:rsidR="00BA441E">
          <w:headerReference w:type="default" r:id="rId18"/>
          <w:footerReference w:type="even" r:id="rId19"/>
          <w:footerReference w:type="default" r:id="rId20"/>
          <w:footerReference w:type="first" r:id="rId21"/>
          <w:pgSz w:w="16840" w:h="11907" w:orient="landscape" w:code="9"/>
          <w:pgMar w:top="1134" w:right="1418" w:bottom="1134" w:left="1134" w:header="567" w:footer="567" w:gutter="0"/>
          <w:cols w:space="720"/>
          <w:docGrid w:linePitch="326"/>
        </w:sectPr>
      </w:pPr>
      <w:r>
        <w:rPr>
          <w:b/>
        </w:rPr>
        <w:t>Reasons:</w:t>
      </w:r>
      <w:r>
        <w:tab/>
      </w:r>
      <w:r w:rsidR="00B96537" w:rsidRPr="00B96537">
        <w:t xml:space="preserve">Appendix </w:t>
      </w:r>
      <w:r w:rsidR="00B96537" w:rsidRPr="00B96537">
        <w:rPr>
          <w:b/>
        </w:rPr>
        <w:t>7</w:t>
      </w:r>
      <w:r w:rsidR="00B96537" w:rsidRPr="00B96537">
        <w:t xml:space="preserve"> currently contains parameters only for analogue modulation in the frequency band 1 980-2 025 </w:t>
      </w:r>
      <w:proofErr w:type="spellStart"/>
      <w:r w:rsidR="00B96537" w:rsidRPr="00B96537">
        <w:t>MHz.</w:t>
      </w:r>
      <w:proofErr w:type="spellEnd"/>
      <w:r w:rsidR="00B96537" w:rsidRPr="00B96537">
        <w:t xml:space="preserve"> Relevant parameters for digital modulation required for the determination of coordination distance for a transmitting earth station are needed</w:t>
      </w:r>
      <w:r w:rsidR="00BA441E">
        <w:t>.</w:t>
      </w:r>
    </w:p>
    <w:p w14:paraId="1310F0B1" w14:textId="62A0ED38" w:rsidR="00BA441E" w:rsidRDefault="00BA441E" w:rsidP="00BA441E">
      <w:pPr>
        <w:pStyle w:val="Proposal"/>
      </w:pPr>
      <w:r>
        <w:lastRenderedPageBreak/>
        <w:t>MOD</w:t>
      </w:r>
      <w:r>
        <w:tab/>
        <w:t>EUR/</w:t>
      </w:r>
      <w:r w:rsidR="00115772">
        <w:t>16</w:t>
      </w:r>
      <w:r>
        <w:t>A</w:t>
      </w:r>
      <w:r w:rsidR="00CB3454">
        <w:t>21A1/9</w:t>
      </w:r>
    </w:p>
    <w:p w14:paraId="0BEE74DF" w14:textId="77777777" w:rsidR="00BA441E" w:rsidRPr="00755316" w:rsidRDefault="00BA441E" w:rsidP="00BA441E">
      <w:pPr>
        <w:pStyle w:val="ResNo"/>
      </w:pPr>
      <w:bookmarkStart w:id="98" w:name="_Toc450048668"/>
      <w:r w:rsidRPr="00755316">
        <w:t xml:space="preserve">RESOLUTION </w:t>
      </w:r>
      <w:r w:rsidRPr="00755316">
        <w:rPr>
          <w:rStyle w:val="href"/>
        </w:rPr>
        <w:t>212</w:t>
      </w:r>
      <w:r w:rsidRPr="00755316">
        <w:t xml:space="preserve"> (Rev.WRC</w:t>
      </w:r>
      <w:r w:rsidRPr="00755316">
        <w:noBreakHyphen/>
        <w:t>1</w:t>
      </w:r>
      <w:ins w:id="99" w:author="CEPT" w:date="2019-07-05T10:09:00Z">
        <w:r>
          <w:t>9</w:t>
        </w:r>
      </w:ins>
      <w:del w:id="100" w:author="CEPT" w:date="2019-07-05T10:09:00Z">
        <w:r w:rsidRPr="00755316" w:rsidDel="00BA441E">
          <w:delText>5</w:delText>
        </w:r>
      </w:del>
      <w:r w:rsidRPr="00755316">
        <w:t>)</w:t>
      </w:r>
      <w:bookmarkEnd w:id="98"/>
    </w:p>
    <w:p w14:paraId="560635D3" w14:textId="77777777" w:rsidR="00BA441E" w:rsidRPr="00755316" w:rsidRDefault="00BA441E" w:rsidP="00BA441E">
      <w:pPr>
        <w:pStyle w:val="Restitle"/>
        <w:rPr>
          <w:lang w:eastAsia="ja-JP"/>
        </w:rPr>
      </w:pPr>
      <w:bookmarkStart w:id="101" w:name="_Toc327364390"/>
      <w:bookmarkStart w:id="102" w:name="_Toc450048669"/>
      <w:r w:rsidRPr="00755316">
        <w:t xml:space="preserve">Implementation of International Mobile Telecommunications in the frequency bands </w:t>
      </w:r>
      <w:r w:rsidRPr="00755316">
        <w:rPr>
          <w:lang w:eastAsia="ja-JP"/>
        </w:rPr>
        <w:t>1 885-2 025 MHz and 2 110-2 200 MHz</w:t>
      </w:r>
      <w:bookmarkEnd w:id="101"/>
      <w:bookmarkEnd w:id="102"/>
    </w:p>
    <w:p w14:paraId="474BBCF0" w14:textId="77777777" w:rsidR="00BA441E" w:rsidRPr="00755316" w:rsidRDefault="00BA441E" w:rsidP="00BA441E">
      <w:pPr>
        <w:pStyle w:val="Normalaftertitle"/>
      </w:pPr>
      <w:r w:rsidRPr="00755316">
        <w:t>The World Radiocommunication Conference (</w:t>
      </w:r>
      <w:del w:id="103" w:author="CEPT" w:date="2019-07-05T10:09:00Z">
        <w:r w:rsidRPr="00755316" w:rsidDel="00BA441E">
          <w:delText>Geneva</w:delText>
        </w:r>
      </w:del>
      <w:ins w:id="104" w:author="CEPT" w:date="2019-07-05T10:09:00Z">
        <w:r>
          <w:t>Sharm el-Sheikh</w:t>
        </w:r>
      </w:ins>
      <w:r w:rsidRPr="00755316">
        <w:t>, 201</w:t>
      </w:r>
      <w:del w:id="105" w:author="CEPT" w:date="2019-07-05T10:09:00Z">
        <w:r w:rsidRPr="00755316" w:rsidDel="00BA441E">
          <w:delText>5</w:delText>
        </w:r>
      </w:del>
      <w:ins w:id="106" w:author="CEPT" w:date="2019-07-05T10:09:00Z">
        <w:r>
          <w:t>9</w:t>
        </w:r>
      </w:ins>
      <w:r w:rsidRPr="00755316">
        <w:t>),</w:t>
      </w:r>
    </w:p>
    <w:p w14:paraId="3F9C227F" w14:textId="77777777" w:rsidR="00BA441E" w:rsidRPr="00755316" w:rsidRDefault="00BA441E" w:rsidP="00BA441E">
      <w:pPr>
        <w:pStyle w:val="Call"/>
      </w:pPr>
      <w:r w:rsidRPr="00755316">
        <w:t>considering</w:t>
      </w:r>
    </w:p>
    <w:p w14:paraId="63E43DC6" w14:textId="77777777" w:rsidR="00BA441E" w:rsidRPr="00755316" w:rsidRDefault="00BA441E" w:rsidP="00BA441E">
      <w:r w:rsidRPr="00755316">
        <w:rPr>
          <w:i/>
        </w:rPr>
        <w:t>a)</w:t>
      </w:r>
      <w:r w:rsidRPr="00755316">
        <w:tab/>
        <w:t>that Resolution ITU</w:t>
      </w:r>
      <w:r w:rsidRPr="00755316">
        <w:noBreakHyphen/>
        <w:t>R 56 defines the naming for International Mobile Telecommunications (IMT);</w:t>
      </w:r>
    </w:p>
    <w:p w14:paraId="4622B463" w14:textId="77777777" w:rsidR="00BA441E" w:rsidRPr="00755316" w:rsidRDefault="00BA441E" w:rsidP="00BA441E">
      <w:r w:rsidRPr="00755316">
        <w:rPr>
          <w:i/>
        </w:rPr>
        <w:t>b)</w:t>
      </w:r>
      <w:r w:rsidRPr="00755316">
        <w:tab/>
        <w:t>that the ITU Radiocommunication Sector (ITU</w:t>
      </w:r>
      <w:r w:rsidRPr="00755316">
        <w:noBreakHyphen/>
        <w:t>R),</w:t>
      </w:r>
      <w:r w:rsidRPr="00755316">
        <w:rPr>
          <w:szCs w:val="22"/>
        </w:rPr>
        <w:t xml:space="preserve"> for WRC</w:t>
      </w:r>
      <w:r w:rsidRPr="00755316">
        <w:rPr>
          <w:szCs w:val="22"/>
        </w:rPr>
        <w:noBreakHyphen/>
        <w:t>97,</w:t>
      </w:r>
      <w:r w:rsidRPr="00755316">
        <w:t xml:space="preserve"> recommended approximately 230 MHz for use by the terrestrial and satellite components of IMT;</w:t>
      </w:r>
    </w:p>
    <w:p w14:paraId="3C6F238A" w14:textId="77777777" w:rsidR="00BA441E" w:rsidRPr="00755316" w:rsidRDefault="00BA441E" w:rsidP="00BA441E">
      <w:r w:rsidRPr="00755316">
        <w:rPr>
          <w:i/>
        </w:rPr>
        <w:t>c)</w:t>
      </w:r>
      <w:r w:rsidRPr="00755316">
        <w:rPr>
          <w:i/>
        </w:rPr>
        <w:tab/>
      </w:r>
      <w:r w:rsidRPr="00755316">
        <w:t>that ITU</w:t>
      </w:r>
      <w:r w:rsidRPr="00755316">
        <w:noBreakHyphen/>
        <w:t>R studies forecast that additional spectrum may be required to support the future services of IMT and to accommodate future user requirements and network deployments;</w:t>
      </w:r>
    </w:p>
    <w:p w14:paraId="0EB33C5A" w14:textId="77777777" w:rsidR="00BA441E" w:rsidRPr="00755316" w:rsidRDefault="00BA441E" w:rsidP="00BA441E">
      <w:r w:rsidRPr="00755316">
        <w:rPr>
          <w:i/>
        </w:rPr>
        <w:t>d)</w:t>
      </w:r>
      <w:r w:rsidRPr="00755316">
        <w:tab/>
        <w:t>that ITU</w:t>
      </w:r>
      <w:r w:rsidRPr="00755316">
        <w:noBreakHyphen/>
        <w:t xml:space="preserve">R has recognized that </w:t>
      </w:r>
      <w:del w:id="107" w:author="CEPT" w:date="2019-07-05T10:10:00Z">
        <w:r w:rsidRPr="00755316" w:rsidDel="00BA441E">
          <w:delText>space techniques</w:delText>
        </w:r>
      </w:del>
      <w:ins w:id="108" w:author="CEPT" w:date="2019-07-05T10:10:00Z">
        <w:r>
          <w:t>satellite services</w:t>
        </w:r>
      </w:ins>
      <w:r w:rsidRPr="00755316">
        <w:t xml:space="preserve"> are an integral part of IMT;</w:t>
      </w:r>
    </w:p>
    <w:p w14:paraId="0D1F0CA9" w14:textId="77777777" w:rsidR="00BA441E" w:rsidRPr="00755316" w:rsidRDefault="00BA441E" w:rsidP="00BA441E">
      <w:r w:rsidRPr="00755316">
        <w:rPr>
          <w:i/>
        </w:rPr>
        <w:t>e)</w:t>
      </w:r>
      <w:r w:rsidRPr="00755316">
        <w:tab/>
        <w:t>that, in No. </w:t>
      </w:r>
      <w:r w:rsidRPr="00755316">
        <w:rPr>
          <w:rStyle w:val="Artref"/>
          <w:b/>
          <w:color w:val="000000"/>
        </w:rPr>
        <w:t>5.388</w:t>
      </w:r>
      <w:r w:rsidRPr="00755316">
        <w:t>, WARC</w:t>
      </w:r>
      <w:r w:rsidRPr="00755316">
        <w:noBreakHyphen/>
        <w:t>92 identified frequency bands to accommodate certain mobile services, now called IMT,</w:t>
      </w:r>
    </w:p>
    <w:p w14:paraId="7B355934" w14:textId="77777777" w:rsidR="00BA441E" w:rsidRPr="00755316" w:rsidRDefault="00BA441E" w:rsidP="00BA441E">
      <w:pPr>
        <w:pStyle w:val="Call"/>
      </w:pPr>
      <w:r w:rsidRPr="00755316">
        <w:t>noting</w:t>
      </w:r>
    </w:p>
    <w:p w14:paraId="48AC075E" w14:textId="77777777" w:rsidR="00BA441E" w:rsidRPr="00755316" w:rsidRDefault="00BA441E" w:rsidP="00BA441E">
      <w:r w:rsidRPr="00755316">
        <w:rPr>
          <w:i/>
        </w:rPr>
        <w:t>a)</w:t>
      </w:r>
      <w:r w:rsidRPr="00755316">
        <w:tab/>
        <w:t xml:space="preserve">that the terrestrial component of IMT has already been deployed or is being considered for deployment in </w:t>
      </w:r>
      <w:ins w:id="109" w:author="CEPT" w:date="2019-07-05T10:11:00Z">
        <w:r>
          <w:t xml:space="preserve">part of </w:t>
        </w:r>
      </w:ins>
      <w:r w:rsidRPr="00755316">
        <w:t>the frequency bands 1 885-</w:t>
      </w:r>
      <w:del w:id="110" w:author="CEPT" w:date="2019-07-05T10:11:00Z">
        <w:r w:rsidRPr="00755316" w:rsidDel="00BA441E">
          <w:delText>1 980 MHz, 2 010-</w:delText>
        </w:r>
      </w:del>
      <w:r w:rsidRPr="00755316">
        <w:t>2 025 MHz and 2 110-2 </w:t>
      </w:r>
      <w:del w:id="111" w:author="CEPT" w:date="2019-07-05T10:11:00Z">
        <w:r w:rsidRPr="00755316" w:rsidDel="00BA441E">
          <w:delText>17</w:delText>
        </w:r>
      </w:del>
      <w:ins w:id="112" w:author="CEPT" w:date="2019-07-05T10:11:00Z">
        <w:r>
          <w:t>20</w:t>
        </w:r>
      </w:ins>
      <w:r w:rsidRPr="00755316">
        <w:t>0 MHz;</w:t>
      </w:r>
    </w:p>
    <w:p w14:paraId="0AA37526" w14:textId="77777777" w:rsidR="00BA441E" w:rsidRPr="00755316" w:rsidRDefault="00BA441E" w:rsidP="00BA441E">
      <w:r w:rsidRPr="00755316">
        <w:rPr>
          <w:i/>
          <w:iCs/>
        </w:rPr>
        <w:t>b)</w:t>
      </w:r>
      <w:r w:rsidRPr="00755316">
        <w:rPr>
          <w:i/>
          <w:iCs/>
        </w:rPr>
        <w:tab/>
      </w:r>
      <w:r w:rsidRPr="00755316">
        <w:t xml:space="preserve">that </w:t>
      </w:r>
      <w:del w:id="113" w:author="CEPT" w:date="2019-07-05T10:11:00Z">
        <w:r w:rsidRPr="00755316" w:rsidDel="00BA441E">
          <w:delText xml:space="preserve">both </w:delText>
        </w:r>
      </w:del>
      <w:r w:rsidRPr="00755316">
        <w:t xml:space="preserve">the </w:t>
      </w:r>
      <w:del w:id="114" w:author="CEPT" w:date="2019-07-05T10:11:00Z">
        <w:r w:rsidRPr="00755316" w:rsidDel="00BA441E">
          <w:delText xml:space="preserve">terrestrial and </w:delText>
        </w:r>
      </w:del>
      <w:r w:rsidRPr="00755316">
        <w:t>satellite components of IMT ha</w:t>
      </w:r>
      <w:ins w:id="115" w:author="CEPT" w:date="2019-07-05T10:11:00Z">
        <w:r>
          <w:t>s</w:t>
        </w:r>
      </w:ins>
      <w:del w:id="116" w:author="CEPT" w:date="2019-07-05T10:11:00Z">
        <w:r w:rsidRPr="00755316" w:rsidDel="00BA441E">
          <w:delText>ve</w:delText>
        </w:r>
      </w:del>
      <w:r w:rsidRPr="00755316">
        <w:t xml:space="preserve"> already been deployed </w:t>
      </w:r>
      <w:del w:id="117" w:author="CEPT" w:date="2019-07-05T10:12:00Z">
        <w:r w:rsidRPr="00755316" w:rsidDel="00BA441E">
          <w:delText xml:space="preserve">or </w:delText>
        </w:r>
      </w:del>
      <w:ins w:id="118" w:author="CEPT" w:date="2019-07-05T10:12:00Z">
        <w:r>
          <w:t>and is</w:t>
        </w:r>
      </w:ins>
      <w:del w:id="119" w:author="CEPT" w:date="2019-07-05T10:12:00Z">
        <w:r w:rsidRPr="00755316" w:rsidDel="00BA441E">
          <w:delText>are</w:delText>
        </w:r>
      </w:del>
      <w:r w:rsidRPr="00755316">
        <w:t xml:space="preserve"> being considered for </w:t>
      </w:r>
      <w:ins w:id="120" w:author="CEPT" w:date="2019-07-05T10:12:00Z">
        <w:r>
          <w:t xml:space="preserve">further </w:t>
        </w:r>
      </w:ins>
      <w:r w:rsidRPr="00755316">
        <w:t>deployment in the frequency bands 1 980-2 010 MHz and 2 170-2 200 MHz;</w:t>
      </w:r>
    </w:p>
    <w:p w14:paraId="3BD1D7AC" w14:textId="77777777" w:rsidR="00BA441E" w:rsidRPr="00755316" w:rsidRDefault="00BA441E" w:rsidP="00BA441E">
      <w:r w:rsidRPr="00755316">
        <w:rPr>
          <w:i/>
        </w:rPr>
        <w:t>c)</w:t>
      </w:r>
      <w:r w:rsidRPr="00755316">
        <w:tab/>
        <w:t>that the availability of the satellite component of IMT in the frequency bands 1 980</w:t>
      </w:r>
      <w:r>
        <w:noBreakHyphen/>
      </w:r>
      <w:r w:rsidRPr="00755316">
        <w:t>2 010 MHz and 2 170-2 200 MHz simultaneously with the terrestrial component of IMT in the frequency bands identified in No. </w:t>
      </w:r>
      <w:r w:rsidRPr="00755316">
        <w:rPr>
          <w:rStyle w:val="Artref"/>
          <w:b/>
          <w:color w:val="000000"/>
        </w:rPr>
        <w:t>5.388</w:t>
      </w:r>
      <w:r w:rsidRPr="00755316">
        <w:t xml:space="preserve"> would improve the overall implementation and the attractiveness of IMT,</w:t>
      </w:r>
    </w:p>
    <w:p w14:paraId="7C4BA30B" w14:textId="77777777" w:rsidR="00BA441E" w:rsidRPr="00755316" w:rsidRDefault="00BA441E" w:rsidP="00BA441E">
      <w:pPr>
        <w:pStyle w:val="Call"/>
      </w:pPr>
      <w:r w:rsidRPr="00755316">
        <w:t>noting further</w:t>
      </w:r>
    </w:p>
    <w:p w14:paraId="7CBADAB9" w14:textId="77777777" w:rsidR="00BA441E" w:rsidRPr="00755316" w:rsidRDefault="00BA441E" w:rsidP="00BA441E">
      <w:r w:rsidRPr="00755316">
        <w:rPr>
          <w:i/>
        </w:rPr>
        <w:t>a)</w:t>
      </w:r>
      <w:r w:rsidRPr="00755316">
        <w:rPr>
          <w:i/>
        </w:rPr>
        <w:tab/>
      </w:r>
      <w:r w:rsidRPr="00755316">
        <w:rPr>
          <w:rStyle w:val="Artdef"/>
          <w:b w:val="0"/>
          <w:bCs/>
          <w:lang w:eastAsia="zh-CN"/>
        </w:rPr>
        <w:t>that c</w:t>
      </w:r>
      <w:r w:rsidRPr="00755316">
        <w:t>o</w:t>
      </w:r>
      <w:r w:rsidRPr="00755316">
        <w:noBreakHyphen/>
        <w:t xml:space="preserve">coverage, co-frequency deployment of independent satellite and terrestrial IMT components is not feasible unless techniques, such as the use of an appropriate </w:t>
      </w:r>
      <w:proofErr w:type="spellStart"/>
      <w:r w:rsidRPr="00755316">
        <w:t>guardband</w:t>
      </w:r>
      <w:proofErr w:type="spellEnd"/>
      <w:r w:rsidRPr="00755316">
        <w:t xml:space="preserve"> or other mitigation techniques, are applied to ensure coexistence and compatibility between the terrestrial and satellite components of IMT</w:t>
      </w:r>
      <w:ins w:id="121" w:author="CEPT" w:date="2019-07-05T10:12:00Z">
        <w:r w:rsidRPr="00B9697F">
          <w:rPr>
            <w:color w:val="FF0000"/>
            <w:szCs w:val="24"/>
          </w:rPr>
          <w:t>, but that co-coverage, co-frequency deployment of IMT mobile-satellite systems integrated with a complementary ground component is feasible</w:t>
        </w:r>
      </w:ins>
      <w:r w:rsidRPr="00755316">
        <w:t>;</w:t>
      </w:r>
    </w:p>
    <w:p w14:paraId="2765E39E" w14:textId="77777777" w:rsidR="00BA441E" w:rsidRPr="00755316" w:rsidRDefault="00BA441E" w:rsidP="00BA441E">
      <w:r w:rsidRPr="00755316">
        <w:rPr>
          <w:i/>
        </w:rPr>
        <w:t>b)</w:t>
      </w:r>
      <w:r w:rsidRPr="00755316">
        <w:rPr>
          <w:i/>
        </w:rPr>
        <w:tab/>
      </w:r>
      <w:r w:rsidRPr="00755316">
        <w:t xml:space="preserve">that, </w:t>
      </w:r>
      <w:r w:rsidRPr="00755316">
        <w:rPr>
          <w:lang w:eastAsia="zh-CN"/>
        </w:rPr>
        <w:t xml:space="preserve">when the satellite and terrestrial components of IMT are deployed </w:t>
      </w:r>
      <w:r w:rsidRPr="00755316">
        <w:t xml:space="preserve">in the frequency bands 1 980-2 010 MHz and 2 170-2 200 MHz </w:t>
      </w:r>
      <w:r w:rsidRPr="00755316">
        <w:rPr>
          <w:lang w:eastAsia="zh-CN"/>
        </w:rPr>
        <w:t xml:space="preserve">in </w:t>
      </w:r>
      <w:del w:id="122" w:author="CEPT" w:date="2019-07-05T10:12:00Z">
        <w:r w:rsidRPr="00755316" w:rsidDel="00BA441E">
          <w:rPr>
            <w:lang w:eastAsia="zh-CN"/>
          </w:rPr>
          <w:delText xml:space="preserve">adjacent </w:delText>
        </w:r>
      </w:del>
      <w:ins w:id="123" w:author="CEPT" w:date="2019-07-05T10:12:00Z">
        <w:r>
          <w:rPr>
            <w:lang w:eastAsia="zh-CN"/>
          </w:rPr>
          <w:t>different</w:t>
        </w:r>
        <w:r w:rsidRPr="00755316">
          <w:rPr>
            <w:lang w:eastAsia="zh-CN"/>
          </w:rPr>
          <w:t xml:space="preserve"> </w:t>
        </w:r>
      </w:ins>
      <w:r w:rsidRPr="00755316">
        <w:rPr>
          <w:lang w:eastAsia="zh-CN"/>
        </w:rPr>
        <w:t>geographical areas, technical or operational measures may need to be implemented to avoid harmful interference</w:t>
      </w:r>
      <w:del w:id="124" w:author="CEPT" w:date="2019-07-05T10:13:00Z">
        <w:r w:rsidRPr="00755316" w:rsidDel="00BA441E">
          <w:rPr>
            <w:lang w:eastAsia="zh-CN"/>
          </w:rPr>
          <w:delText>, and f</w:delText>
        </w:r>
        <w:r w:rsidRPr="00755316" w:rsidDel="00BA441E">
          <w:delText>urther studies by ITU</w:delText>
        </w:r>
        <w:r w:rsidRPr="00755316" w:rsidDel="00BA441E">
          <w:noBreakHyphen/>
          <w:delText>R are required in this regard</w:delText>
        </w:r>
      </w:del>
      <w:r w:rsidRPr="00755316">
        <w:t>;</w:t>
      </w:r>
    </w:p>
    <w:p w14:paraId="0AD9FA58" w14:textId="77777777" w:rsidR="00BA441E" w:rsidRPr="00755316" w:rsidRDefault="00BA441E" w:rsidP="00BA441E">
      <w:r w:rsidRPr="00755316">
        <w:rPr>
          <w:rStyle w:val="Artdef"/>
          <w:b w:val="0"/>
          <w:bCs/>
          <w:i/>
        </w:rPr>
        <w:t>c)</w:t>
      </w:r>
      <w:r w:rsidRPr="00755316">
        <w:rPr>
          <w:rStyle w:val="Artdef"/>
          <w:b w:val="0"/>
          <w:bCs/>
          <w:i/>
        </w:rPr>
        <w:tab/>
      </w:r>
      <w:r w:rsidRPr="00755316">
        <w:rPr>
          <w:lang w:eastAsia="zh-CN"/>
        </w:rPr>
        <w:t>that some difficulties have been raised in addressing potential interference between the satellite and terrestrial components of IMT</w:t>
      </w:r>
      <w:ins w:id="125" w:author="CEPT" w:date="2019-07-05T10:13:00Z">
        <w:r>
          <w:rPr>
            <w:lang w:eastAsia="zh-CN"/>
          </w:rPr>
          <w:t>,</w:t>
        </w:r>
      </w:ins>
      <w:del w:id="126" w:author="CEPT" w:date="2019-07-05T10:13:00Z">
        <w:r w:rsidRPr="00755316" w:rsidDel="00BA441E">
          <w:rPr>
            <w:lang w:eastAsia="zh-CN"/>
          </w:rPr>
          <w:delText>;</w:delText>
        </w:r>
      </w:del>
    </w:p>
    <w:p w14:paraId="6765C28E" w14:textId="77777777" w:rsidR="00BA441E" w:rsidRPr="00755316" w:rsidDel="00BA441E" w:rsidRDefault="00BA441E" w:rsidP="00BA441E">
      <w:pPr>
        <w:rPr>
          <w:del w:id="127" w:author="CEPT" w:date="2019-07-05T10:13:00Z"/>
        </w:rPr>
      </w:pPr>
      <w:del w:id="128" w:author="CEPT" w:date="2019-07-05T10:13:00Z">
        <w:r w:rsidRPr="00755316" w:rsidDel="00BA441E">
          <w:rPr>
            <w:i/>
          </w:rPr>
          <w:lastRenderedPageBreak/>
          <w:delText>d)</w:delText>
        </w:r>
        <w:r w:rsidRPr="00755316" w:rsidDel="00BA441E">
          <w:rPr>
            <w:i/>
          </w:rPr>
          <w:tab/>
        </w:r>
        <w:r w:rsidRPr="00755316" w:rsidDel="00BA441E">
          <w:delText>that Report ITU</w:delText>
        </w:r>
        <w:r w:rsidRPr="00755316" w:rsidDel="00BA441E">
          <w:noBreakHyphen/>
          <w:delText>R M.2041 addresses sharing and adjacent band compatibility in the 2.5 GHz band between the terrestrial and satellite components of IMT</w:delText>
        </w:r>
        <w:r w:rsidRPr="00755316" w:rsidDel="00BA441E">
          <w:noBreakHyphen/>
          <w:delText>2000,</w:delText>
        </w:r>
      </w:del>
    </w:p>
    <w:p w14:paraId="45E5B174" w14:textId="77777777" w:rsidR="00BA441E" w:rsidRPr="00755316" w:rsidRDefault="00BA441E" w:rsidP="00BA441E">
      <w:pPr>
        <w:pStyle w:val="Call"/>
      </w:pPr>
      <w:r w:rsidRPr="00755316">
        <w:t>resolves</w:t>
      </w:r>
    </w:p>
    <w:p w14:paraId="17D59040" w14:textId="77777777" w:rsidR="00BA441E" w:rsidRPr="00755316" w:rsidRDefault="00BA441E" w:rsidP="00BA441E">
      <w:r w:rsidRPr="00755316">
        <w:t>that administrations which implement IMT:</w:t>
      </w:r>
    </w:p>
    <w:p w14:paraId="770BAA4F" w14:textId="77777777" w:rsidR="00BA441E" w:rsidRPr="00755316" w:rsidRDefault="00BA441E" w:rsidP="00BA441E">
      <w:r w:rsidRPr="00755316">
        <w:rPr>
          <w:i/>
          <w:iCs/>
        </w:rPr>
        <w:t>a)</w:t>
      </w:r>
      <w:r w:rsidRPr="00755316">
        <w:tab/>
        <w:t>should make the necessary frequencies available for system development;</w:t>
      </w:r>
    </w:p>
    <w:p w14:paraId="15918858" w14:textId="77777777" w:rsidR="00BA441E" w:rsidRPr="00755316" w:rsidRDefault="00BA441E" w:rsidP="00BA441E">
      <w:r w:rsidRPr="00755316">
        <w:rPr>
          <w:i/>
          <w:iCs/>
        </w:rPr>
        <w:t>b)</w:t>
      </w:r>
      <w:r w:rsidRPr="00755316">
        <w:tab/>
        <w:t>should use those frequencies when IMT is implemented;</w:t>
      </w:r>
    </w:p>
    <w:p w14:paraId="0B286453" w14:textId="77777777" w:rsidR="00BA441E" w:rsidRDefault="00BA441E" w:rsidP="00BA441E">
      <w:pPr>
        <w:rPr>
          <w:ins w:id="129" w:author="CEPT" w:date="2019-07-05T10:13:00Z"/>
        </w:rPr>
      </w:pPr>
      <w:r w:rsidRPr="00755316">
        <w:rPr>
          <w:i/>
          <w:iCs/>
        </w:rPr>
        <w:t>c)</w:t>
      </w:r>
      <w:r w:rsidRPr="00755316">
        <w:tab/>
        <w:t>should use the relevant international technical characteristics, as identified by ITU</w:t>
      </w:r>
      <w:r w:rsidRPr="00755316">
        <w:noBreakHyphen/>
        <w:t>R and ITU</w:t>
      </w:r>
      <w:r w:rsidRPr="00755316">
        <w:noBreakHyphen/>
        <w:t>T Recommendations</w:t>
      </w:r>
      <w:ins w:id="130" w:author="CEPT" w:date="2019-07-05T10:13:00Z">
        <w:r>
          <w:t>;</w:t>
        </w:r>
      </w:ins>
    </w:p>
    <w:p w14:paraId="279D7B27" w14:textId="7D982E5A" w:rsidR="00BA441E" w:rsidRPr="00755316" w:rsidRDefault="00BA441E">
      <w:ins w:id="131" w:author="CEPT" w:date="2019-07-05T10:13:00Z">
        <w:r w:rsidRPr="00BA441E">
          <w:rPr>
            <w:i/>
          </w:rPr>
          <w:t>d)</w:t>
        </w:r>
        <w:r>
          <w:tab/>
        </w:r>
      </w:ins>
      <w:ins w:id="132" w:author="CEPT" w:date="2019-07-05T10:14:00Z">
        <w:r w:rsidRPr="00BA441E">
          <w:t xml:space="preserve">shall limit the maximum equivalent </w:t>
        </w:r>
        <w:proofErr w:type="spellStart"/>
        <w:r w:rsidRPr="00BA441E">
          <w:t>isotropically</w:t>
        </w:r>
        <w:proofErr w:type="spellEnd"/>
        <w:r w:rsidRPr="00BA441E">
          <w:t xml:space="preserve"> radiated power of land stations in the mobile service to 20 dBm/5</w:t>
        </w:r>
        <w:r>
          <w:t> </w:t>
        </w:r>
        <w:r w:rsidRPr="00BA441E">
          <w:t>MHz in the frequency band 1 980-2 010 MHz</w:t>
        </w:r>
      </w:ins>
      <w:ins w:id="133" w:author="CEPT" w:date="2019-08-01T06:09:00Z">
        <w:r w:rsidR="00EC0A7F">
          <w:t xml:space="preserve">, </w:t>
        </w:r>
      </w:ins>
      <w:ins w:id="134" w:author="CEPT" w:date="2019-07-05T10:44:00Z">
        <w:r w:rsidR="00CB3454" w:rsidRPr="00CB3454">
          <w:t>except in the frequency band 1 980-1 990 MHz</w:t>
        </w:r>
      </w:ins>
      <w:ins w:id="135" w:author="Alexander Kühn" w:date="2019-08-28T17:14:00Z">
        <w:r w:rsidR="00504667">
          <w:t xml:space="preserve"> </w:t>
        </w:r>
      </w:ins>
      <w:ins w:id="136" w:author="Alexander Kühn" w:date="2019-08-29T10:23:00Z">
        <w:r w:rsidR="00AA6FA8">
          <w:t>[</w:t>
        </w:r>
      </w:ins>
      <w:ins w:id="137" w:author="Alexander Kühn" w:date="2019-08-29T10:24:00Z">
        <w:r w:rsidR="00AA6FA8">
          <w:t xml:space="preserve">Option 1: </w:t>
        </w:r>
      </w:ins>
      <w:ins w:id="138" w:author="Alexander Kühn" w:date="2019-08-29T10:23:00Z">
        <w:r w:rsidR="00AA6FA8">
          <w:t xml:space="preserve">in </w:t>
        </w:r>
      </w:ins>
      <w:ins w:id="139" w:author="Alexander Kühn" w:date="2019-08-28T17:14:00Z">
        <w:r w:rsidR="00504667">
          <w:t>Region 2</w:t>
        </w:r>
      </w:ins>
      <w:ins w:id="140" w:author="Alexander Kühn" w:date="2019-08-29T10:24:00Z">
        <w:r w:rsidR="00AA6FA8">
          <w:t xml:space="preserve">][Option 2: </w:t>
        </w:r>
      </w:ins>
      <w:ins w:id="141" w:author="CEPT" w:date="2019-07-05T10:44:00Z">
        <w:r w:rsidR="00CB3454" w:rsidRPr="00CB3454">
          <w:t xml:space="preserve">for the countries listed </w:t>
        </w:r>
        <w:r w:rsidR="00CB3454">
          <w:t>in No. </w:t>
        </w:r>
        <w:r w:rsidR="00CB3454" w:rsidRPr="00CB3454">
          <w:rPr>
            <w:b/>
          </w:rPr>
          <w:t>5.389B</w:t>
        </w:r>
      </w:ins>
      <w:ins w:id="142" w:author="Alexander Kühn" w:date="2019-08-29T10:24:00Z">
        <w:r w:rsidR="00AA6FA8">
          <w:rPr>
            <w:b/>
          </w:rPr>
          <w:t>]</w:t>
        </w:r>
      </w:ins>
      <w:r w:rsidRPr="00755316">
        <w:t>,</w:t>
      </w:r>
    </w:p>
    <w:p w14:paraId="5F8A4715" w14:textId="77777777" w:rsidR="00BA441E" w:rsidRPr="00755316" w:rsidDel="00BA441E" w:rsidRDefault="00BA441E" w:rsidP="00BA441E">
      <w:pPr>
        <w:pStyle w:val="Call"/>
        <w:rPr>
          <w:del w:id="143" w:author="CEPT" w:date="2019-07-05T10:14:00Z"/>
        </w:rPr>
      </w:pPr>
      <w:del w:id="144" w:author="CEPT" w:date="2019-07-05T10:14:00Z">
        <w:r w:rsidRPr="00755316" w:rsidDel="00BA441E">
          <w:delText>invites ITU</w:delText>
        </w:r>
        <w:r w:rsidRPr="00755316" w:rsidDel="00BA441E">
          <w:noBreakHyphen/>
          <w:delText>R</w:delText>
        </w:r>
      </w:del>
    </w:p>
    <w:p w14:paraId="56D5C825" w14:textId="77777777" w:rsidR="00BA441E" w:rsidRPr="00755316" w:rsidDel="00BA441E" w:rsidRDefault="00BA441E" w:rsidP="00BA441E">
      <w:pPr>
        <w:rPr>
          <w:del w:id="145" w:author="CEPT" w:date="2019-07-05T10:14:00Z"/>
        </w:rPr>
      </w:pPr>
      <w:del w:id="146" w:author="CEPT" w:date="2019-07-05T10:14:00Z">
        <w:r w:rsidRPr="00755316" w:rsidDel="00BA441E">
          <w:delTex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w:delText>
        </w:r>
        <w:r w:rsidDel="00BA441E">
          <w:noBreakHyphen/>
        </w:r>
        <w:r w:rsidRPr="00755316" w:rsidDel="00BA441E">
          <w:delText xml:space="preserve">2 200 MHz where those frequency bands are shared by </w:delText>
        </w:r>
        <w:r w:rsidDel="00BA441E">
          <w:delText xml:space="preserve">the </w:delText>
        </w:r>
        <w:r w:rsidRPr="00755316" w:rsidDel="00BA441E">
          <w:delText>mobile service and the mobile-satellite service in different countries, in particular for the deployment of independent satellite and terrestrial components of IMT and to facilitate development of both the satellite and terrestrial components of IMT,</w:delText>
        </w:r>
      </w:del>
    </w:p>
    <w:p w14:paraId="626C1346" w14:textId="77777777" w:rsidR="00BA441E" w:rsidRPr="00755316" w:rsidRDefault="00BA441E" w:rsidP="00BA441E">
      <w:pPr>
        <w:pStyle w:val="Call"/>
      </w:pPr>
      <w:r w:rsidRPr="00755316">
        <w:t>encourages administrations</w:t>
      </w:r>
    </w:p>
    <w:p w14:paraId="672C4A7B" w14:textId="77777777" w:rsidR="00BA441E" w:rsidRPr="00755316" w:rsidRDefault="00BA441E" w:rsidP="00BA441E">
      <w:del w:id="147" w:author="CEPT" w:date="2019-07-05T10:14:00Z">
        <w:r w:rsidRPr="00755316" w:rsidDel="00BA441E">
          <w:delText>1</w:delText>
        </w:r>
        <w:r w:rsidRPr="00755316" w:rsidDel="00BA441E">
          <w:tab/>
        </w:r>
      </w:del>
      <w:r w:rsidRPr="00755316">
        <w:t>to give due consideration to the accommodation of other services currently operating in these frequency bands when implementing IMT</w:t>
      </w:r>
      <w:ins w:id="148" w:author="CEPT" w:date="2019-07-05T10:14:00Z">
        <w:r>
          <w:t>,</w:t>
        </w:r>
      </w:ins>
      <w:del w:id="149" w:author="CEPT" w:date="2019-07-05T10:14:00Z">
        <w:r w:rsidRPr="00755316" w:rsidDel="00BA441E">
          <w:delText>;</w:delText>
        </w:r>
      </w:del>
    </w:p>
    <w:p w14:paraId="293239A9" w14:textId="77777777" w:rsidR="00BA441E" w:rsidRPr="00755316" w:rsidDel="00BA441E" w:rsidRDefault="00BA441E" w:rsidP="00BA441E">
      <w:pPr>
        <w:rPr>
          <w:del w:id="150" w:author="CEPT" w:date="2019-07-05T10:14:00Z"/>
        </w:rPr>
      </w:pPr>
      <w:del w:id="151" w:author="CEPT" w:date="2019-07-05T10:14:00Z">
        <w:r w:rsidRPr="00755316" w:rsidDel="00BA441E">
          <w:delText>2</w:delText>
        </w:r>
        <w:r w:rsidRPr="00755316" w:rsidDel="00BA441E">
          <w:tab/>
          <w:delText>to participate actively in the ITU</w:delText>
        </w:r>
        <w:r w:rsidRPr="00755316" w:rsidDel="00BA441E">
          <w:noBreakHyphen/>
          <w:delText xml:space="preserve">R studies in accordance with </w:delText>
        </w:r>
        <w:r w:rsidRPr="00755316" w:rsidDel="00BA441E">
          <w:rPr>
            <w:i/>
            <w:iCs/>
          </w:rPr>
          <w:delText>invites ITU</w:delText>
        </w:r>
        <w:r w:rsidRPr="00755316" w:rsidDel="00BA441E">
          <w:noBreakHyphen/>
        </w:r>
        <w:r w:rsidRPr="00755316" w:rsidDel="00BA441E">
          <w:rPr>
            <w:i/>
            <w:iCs/>
          </w:rPr>
          <w:delText>R</w:delText>
        </w:r>
        <w:r w:rsidRPr="00755316" w:rsidDel="00BA441E">
          <w:delText xml:space="preserve"> above,</w:delText>
        </w:r>
      </w:del>
    </w:p>
    <w:p w14:paraId="06DACE3B" w14:textId="77777777" w:rsidR="00BA441E" w:rsidRPr="00755316" w:rsidDel="00265929" w:rsidRDefault="00BA441E" w:rsidP="00BA441E">
      <w:pPr>
        <w:pStyle w:val="Call"/>
        <w:rPr>
          <w:del w:id="152" w:author="CEPT" w:date="2019-08-01T06:22:00Z"/>
        </w:rPr>
      </w:pPr>
      <w:del w:id="153" w:author="CEPT" w:date="2019-08-01T06:22:00Z">
        <w:r w:rsidRPr="00755316" w:rsidDel="00265929">
          <w:delText>instructs the Director of the Radiocommunication Bureau</w:delText>
        </w:r>
      </w:del>
    </w:p>
    <w:p w14:paraId="13266C00" w14:textId="77777777" w:rsidR="00BA441E" w:rsidRPr="00755316" w:rsidDel="00265929" w:rsidRDefault="00BA441E" w:rsidP="00BA441E">
      <w:pPr>
        <w:rPr>
          <w:del w:id="154" w:author="CEPT" w:date="2019-08-01T06:22:00Z"/>
        </w:rPr>
      </w:pPr>
      <w:del w:id="155" w:author="CEPT" w:date="2019-08-01T06:22:00Z">
        <w:r w:rsidRPr="00755316" w:rsidDel="00265929">
          <w:delText>to include in his report, for consideration by WRC</w:delText>
        </w:r>
        <w:r w:rsidRPr="00755316" w:rsidDel="00265929">
          <w:noBreakHyphen/>
          <w:delText>19, the results of the ITU</w:delText>
        </w:r>
        <w:r w:rsidRPr="00755316" w:rsidDel="00265929">
          <w:noBreakHyphen/>
          <w:delText xml:space="preserve">R studies referred to in </w:delText>
        </w:r>
        <w:r w:rsidRPr="00755316" w:rsidDel="00265929">
          <w:rPr>
            <w:i/>
            <w:iCs/>
          </w:rPr>
          <w:delText>invites ITU</w:delText>
        </w:r>
        <w:r w:rsidRPr="00755316" w:rsidDel="00265929">
          <w:rPr>
            <w:i/>
            <w:iCs/>
          </w:rPr>
          <w:noBreakHyphen/>
          <w:delText>R</w:delText>
        </w:r>
        <w:r w:rsidRPr="00755316" w:rsidDel="00265929">
          <w:delText xml:space="preserve"> above,</w:delText>
        </w:r>
      </w:del>
    </w:p>
    <w:p w14:paraId="440A092D" w14:textId="77777777" w:rsidR="00BA441E" w:rsidRPr="00755316" w:rsidDel="00265929" w:rsidRDefault="00BA441E" w:rsidP="00BA441E">
      <w:pPr>
        <w:pStyle w:val="Call"/>
        <w:rPr>
          <w:del w:id="156" w:author="CEPT" w:date="2019-08-01T06:22:00Z"/>
        </w:rPr>
      </w:pPr>
      <w:del w:id="157" w:author="CEPT" w:date="2019-08-01T06:22:00Z">
        <w:r w:rsidRPr="00755316" w:rsidDel="00265929">
          <w:delText>further invites ITU</w:delText>
        </w:r>
        <w:r w:rsidRPr="00755316" w:rsidDel="00265929">
          <w:noBreakHyphen/>
          <w:delText>R</w:delText>
        </w:r>
      </w:del>
    </w:p>
    <w:p w14:paraId="500EE0A2" w14:textId="77777777" w:rsidR="00BA441E" w:rsidDel="00265929" w:rsidRDefault="00BA441E" w:rsidP="00BA441E">
      <w:pPr>
        <w:rPr>
          <w:del w:id="158" w:author="CEPT" w:date="2019-08-01T06:22:00Z"/>
        </w:rPr>
      </w:pPr>
      <w:del w:id="159" w:author="CEPT" w:date="2019-08-01T06:22:00Z">
        <w:r w:rsidRPr="00755316" w:rsidDel="00265929">
          <w:delText>to continue its studies with a view to developing suitable and acceptable technical characteristics for IMT that will facilitate worldwide use and roaming, and ensure that IMT can also meet the telecommunication needs of the developing countries and rural areas.</w:delText>
        </w:r>
      </w:del>
    </w:p>
    <w:p w14:paraId="65CC8629" w14:textId="77777777" w:rsidR="00BA441E" w:rsidRDefault="000C5D74">
      <w:pPr>
        <w:pStyle w:val="Reasons"/>
      </w:pPr>
      <w:r>
        <w:rPr>
          <w:b/>
        </w:rPr>
        <w:t>Reasons:</w:t>
      </w:r>
      <w:r>
        <w:tab/>
        <w:t>I</w:t>
      </w:r>
      <w:r w:rsidRPr="00DA250F">
        <w:t xml:space="preserve">TU-R studies in response to this agenda item showed that limiting the </w:t>
      </w:r>
      <w:proofErr w:type="spellStart"/>
      <w:r w:rsidRPr="00DA250F">
        <w:t>e.i.r.p</w:t>
      </w:r>
      <w:proofErr w:type="spellEnd"/>
      <w:r w:rsidRPr="00DA250F">
        <w:t xml:space="preserve">. of stations in the mobile service to 20 dBm/5MHz, which is the maximum </w:t>
      </w:r>
      <w:proofErr w:type="spellStart"/>
      <w:r w:rsidRPr="00DA250F">
        <w:t>e.i.r.p</w:t>
      </w:r>
      <w:proofErr w:type="spellEnd"/>
      <w:r w:rsidRPr="00DA250F">
        <w:t xml:space="preserve">. for user equipment indicated in Report ITU-R M.2292, would enable the development of the </w:t>
      </w:r>
      <w:r>
        <w:t xml:space="preserve">frequency </w:t>
      </w:r>
      <w:r w:rsidRPr="00DA250F">
        <w:t>band 1 980</w:t>
      </w:r>
      <w:r>
        <w:noBreakHyphen/>
      </w:r>
      <w:r w:rsidRPr="00DA250F">
        <w:t xml:space="preserve">2 010 MHz by both the satellite and terrestrial components of IMT and satisfy the objective of agenda item </w:t>
      </w:r>
      <w:r>
        <w:t xml:space="preserve">9.1 issue </w:t>
      </w:r>
      <w:r w:rsidRPr="00DA250F">
        <w:t>9.1.1.</w:t>
      </w:r>
    </w:p>
    <w:sectPr w:rsidR="00BA441E" w:rsidSect="00BA441E">
      <w:headerReference w:type="default" r:id="rId22"/>
      <w:footerReference w:type="even" r:id="rId23"/>
      <w:footerReference w:type="default" r:id="rId24"/>
      <w:footerReference w:type="first" r:id="rId25"/>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62312E" w14:textId="77777777" w:rsidR="00A65919" w:rsidRDefault="00A65919">
      <w:r>
        <w:separator/>
      </w:r>
    </w:p>
  </w:endnote>
  <w:endnote w:type="continuationSeparator" w:id="0">
    <w:p w14:paraId="1F295902" w14:textId="77777777" w:rsidR="00A65919" w:rsidRDefault="00A65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5B2BD" w14:textId="77777777" w:rsidR="00504667" w:rsidRDefault="00504667">
    <w:pPr>
      <w:framePr w:wrap="around" w:vAnchor="text" w:hAnchor="margin" w:xAlign="right" w:y="1"/>
    </w:pPr>
    <w:r>
      <w:fldChar w:fldCharType="begin"/>
    </w:r>
    <w:r>
      <w:instrText xml:space="preserve">PAGE  </w:instrText>
    </w:r>
    <w:r>
      <w:fldChar w:fldCharType="end"/>
    </w:r>
  </w:p>
  <w:p w14:paraId="0276CF4F" w14:textId="2D3540C3" w:rsidR="00504667" w:rsidRPr="0041348E" w:rsidRDefault="00504667">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115772">
      <w:rPr>
        <w:noProof/>
      </w:rPr>
      <w:t>29.08.19</w:t>
    </w:r>
    <w:del w:id="72" w:author="CEPT" w:date="2019-08-29T13:23:00Z">
      <w:r w:rsidR="00F07958" w:rsidDel="00115772">
        <w:rPr>
          <w:noProof/>
        </w:rPr>
        <w:delText>29.08.19</w:delText>
      </w:r>
      <w:r w:rsidDel="00115772">
        <w:rPr>
          <w:noProof/>
        </w:rPr>
        <w:delText>19.08.19</w:delText>
      </w:r>
    </w:del>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97C1E0" w14:textId="6FC09759" w:rsidR="00504667" w:rsidRDefault="00504667"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ins w:id="73" w:author="CEPT" w:date="2019-08-29T13:23:00Z">
      <w:r w:rsidR="00115772">
        <w:t>29.08.19</w:t>
      </w:r>
    </w:ins>
    <w:ins w:id="74" w:author="Alexander Kühn" w:date="2019-08-29T10:32:00Z">
      <w:del w:id="75" w:author="CEPT" w:date="2019-08-29T13:23:00Z">
        <w:r w:rsidR="00F07958" w:rsidDel="00115772">
          <w:delText>29.08.19</w:delText>
        </w:r>
      </w:del>
    </w:ins>
    <w:del w:id="76" w:author="CEPT" w:date="2019-08-29T13:23:00Z">
      <w:r w:rsidDel="00115772">
        <w:delText>19.08.19</w:delText>
      </w:r>
    </w:del>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8A213" w14:textId="77777777" w:rsidR="00504667" w:rsidRPr="0041348E" w:rsidRDefault="00504667"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6D2F5" w14:textId="77777777" w:rsidR="00504667" w:rsidRDefault="00504667">
    <w:pPr>
      <w:framePr w:wrap="around" w:vAnchor="text" w:hAnchor="margin" w:xAlign="right" w:y="1"/>
    </w:pPr>
    <w:r>
      <w:fldChar w:fldCharType="begin"/>
    </w:r>
    <w:r>
      <w:instrText xml:space="preserve">PAGE  </w:instrText>
    </w:r>
    <w:r>
      <w:fldChar w:fldCharType="end"/>
    </w:r>
  </w:p>
  <w:p w14:paraId="5987C424" w14:textId="79471BAA" w:rsidR="00504667" w:rsidRPr="0041348E" w:rsidRDefault="00504667">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ins w:id="90" w:author="CEPT" w:date="2019-08-29T13:23:00Z">
      <w:r w:rsidR="00115772">
        <w:rPr>
          <w:noProof/>
        </w:rPr>
        <w:t>29.08.19</w:t>
      </w:r>
    </w:ins>
    <w:ins w:id="91" w:author="Alexander Kühn" w:date="2019-08-29T10:32:00Z">
      <w:del w:id="92" w:author="CEPT" w:date="2019-08-29T13:23:00Z">
        <w:r w:rsidR="00F07958" w:rsidDel="00115772">
          <w:rPr>
            <w:noProof/>
          </w:rPr>
          <w:delText>29.08.19</w:delText>
        </w:r>
      </w:del>
    </w:ins>
    <w:del w:id="93" w:author="CEPT" w:date="2019-08-29T13:23:00Z">
      <w:r w:rsidDel="00115772">
        <w:rPr>
          <w:noProof/>
        </w:rPr>
        <w:delText>19.08.19</w:delText>
      </w:r>
    </w:del>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3FBE4" w14:textId="7BB9AF15" w:rsidR="00504667" w:rsidRDefault="00504667"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ins w:id="94" w:author="CEPT" w:date="2019-08-29T13:23:00Z">
      <w:r w:rsidR="00115772">
        <w:t>29.08.19</w:t>
      </w:r>
    </w:ins>
    <w:ins w:id="95" w:author="Alexander Kühn" w:date="2019-08-29T10:32:00Z">
      <w:del w:id="96" w:author="CEPT" w:date="2019-08-29T13:23:00Z">
        <w:r w:rsidR="00F07958" w:rsidDel="00115772">
          <w:delText>29.08.19</w:delText>
        </w:r>
      </w:del>
    </w:ins>
    <w:del w:id="97" w:author="CEPT" w:date="2019-08-29T13:23:00Z">
      <w:r w:rsidDel="00115772">
        <w:delText>19.08.19</w:delText>
      </w:r>
    </w:del>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0267D" w14:textId="77777777" w:rsidR="00504667" w:rsidRPr="0041348E" w:rsidRDefault="00504667"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D0007" w14:textId="77777777" w:rsidR="00504667" w:rsidRDefault="00504667">
    <w:pPr>
      <w:framePr w:wrap="around" w:vAnchor="text" w:hAnchor="margin" w:xAlign="right" w:y="1"/>
    </w:pPr>
    <w:r>
      <w:fldChar w:fldCharType="begin"/>
    </w:r>
    <w:r>
      <w:instrText xml:space="preserve">PAGE  </w:instrText>
    </w:r>
    <w:r>
      <w:fldChar w:fldCharType="end"/>
    </w:r>
  </w:p>
  <w:p w14:paraId="7D26F284" w14:textId="62CB0F6B" w:rsidR="00504667" w:rsidRPr="0041348E" w:rsidRDefault="00504667">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ins w:id="160" w:author="CEPT" w:date="2019-08-29T13:23:00Z">
      <w:r w:rsidR="00115772">
        <w:rPr>
          <w:noProof/>
        </w:rPr>
        <w:t>29.08.19</w:t>
      </w:r>
    </w:ins>
    <w:ins w:id="161" w:author="Alexander Kühn" w:date="2019-08-29T10:32:00Z">
      <w:del w:id="162" w:author="CEPT" w:date="2019-08-29T13:23:00Z">
        <w:r w:rsidR="00F07958" w:rsidDel="00115772">
          <w:rPr>
            <w:noProof/>
          </w:rPr>
          <w:delText>29.08.19</w:delText>
        </w:r>
      </w:del>
    </w:ins>
    <w:del w:id="163" w:author="CEPT" w:date="2019-08-29T13:23:00Z">
      <w:r w:rsidDel="00115772">
        <w:rPr>
          <w:noProof/>
        </w:rPr>
        <w:delText>19.08.19</w:delText>
      </w:r>
    </w:del>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25AC0D" w14:textId="6CDED42D" w:rsidR="00504667" w:rsidRDefault="00504667"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ins w:id="164" w:author="CEPT" w:date="2019-08-29T13:23:00Z">
      <w:r w:rsidR="00115772">
        <w:t>29.08.19</w:t>
      </w:r>
    </w:ins>
    <w:ins w:id="165" w:author="Alexander Kühn" w:date="2019-08-29T10:32:00Z">
      <w:del w:id="166" w:author="CEPT" w:date="2019-08-29T13:23:00Z">
        <w:r w:rsidR="00F07958" w:rsidDel="00115772">
          <w:delText>29.08.19</w:delText>
        </w:r>
      </w:del>
    </w:ins>
    <w:del w:id="167" w:author="CEPT" w:date="2019-08-29T13:23:00Z">
      <w:r w:rsidDel="00115772">
        <w:delText>19.08.19</w:delText>
      </w:r>
    </w:del>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2D694" w14:textId="77777777" w:rsidR="00504667" w:rsidRPr="0041348E" w:rsidRDefault="00504667"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041C28" w14:textId="77777777" w:rsidR="00A65919" w:rsidRDefault="00A65919">
      <w:r>
        <w:rPr>
          <w:b/>
        </w:rPr>
        <w:t>_______________</w:t>
      </w:r>
    </w:p>
  </w:footnote>
  <w:footnote w:type="continuationSeparator" w:id="0">
    <w:p w14:paraId="0F39D30E" w14:textId="77777777" w:rsidR="00A65919" w:rsidRDefault="00A65919">
      <w:r>
        <w:continuationSeparator/>
      </w:r>
    </w:p>
  </w:footnote>
  <w:footnote w:id="1">
    <w:p w14:paraId="459FC20C" w14:textId="77777777" w:rsidR="00504667" w:rsidRPr="008C4782" w:rsidDel="008C4782" w:rsidRDefault="00504667" w:rsidP="00EC0A7F">
      <w:pPr>
        <w:pStyle w:val="FootnoteText"/>
        <w:rPr>
          <w:del w:id="20" w:author="CEPT" w:date="2019-08-01T06:04:00Z"/>
        </w:rPr>
      </w:pPr>
      <w:del w:id="21" w:author="CEPT" w:date="2019-08-01T06:04:00Z">
        <w:r w:rsidRPr="008C4782" w:rsidDel="008C4782">
          <w:rPr>
            <w:rStyle w:val="FootnoteReference"/>
          </w:rPr>
          <w:delText>*</w:delText>
        </w:r>
        <w:r w:rsidRPr="008C4782" w:rsidDel="008C4782">
          <w:delText xml:space="preserve"> </w:delText>
        </w:r>
        <w:r w:rsidRPr="008C4782" w:rsidDel="008C4782">
          <w:tab/>
        </w:r>
        <w:r w:rsidRPr="008C4782" w:rsidDel="008C4782">
          <w:rPr>
            <w:i/>
            <w:iCs/>
          </w:rPr>
          <w:delText>Note by the Secretariat:</w:delText>
        </w:r>
        <w:r w:rsidRPr="008C4782" w:rsidDel="008C4782">
          <w:delText>  This Resolution was revised by WRC-15.</w:delText>
        </w:r>
      </w:del>
    </w:p>
  </w:footnote>
  <w:footnote w:id="2">
    <w:p w14:paraId="1CE43063" w14:textId="77777777" w:rsidR="00504667" w:rsidRPr="00D7290D" w:rsidDel="008C4782" w:rsidRDefault="00504667" w:rsidP="00EC0A7F">
      <w:pPr>
        <w:pStyle w:val="FootnoteText"/>
        <w:rPr>
          <w:del w:id="26" w:author="CEPT" w:date="2019-08-01T06:04:00Z"/>
        </w:rPr>
      </w:pPr>
      <w:del w:id="27" w:author="CEPT" w:date="2019-08-01T06:04:00Z">
        <w:r w:rsidRPr="008C4782" w:rsidDel="008C4782">
          <w:rPr>
            <w:rStyle w:val="FootnoteReference"/>
          </w:rPr>
          <w:delText>**</w:delText>
        </w:r>
        <w:r w:rsidRPr="008C4782" w:rsidDel="008C4782">
          <w:delText xml:space="preserve"> </w:delText>
        </w:r>
        <w:r w:rsidRPr="008C4782" w:rsidDel="008C4782">
          <w:tab/>
        </w:r>
        <w:r w:rsidRPr="008C4782" w:rsidDel="008C4782">
          <w:rPr>
            <w:i/>
            <w:iCs/>
          </w:rPr>
          <w:delText>Note</w:delText>
        </w:r>
        <w:r w:rsidRPr="008C4782" w:rsidDel="008C4782">
          <w:rPr>
            <w:i/>
            <w:iCs/>
            <w:lang w:val="en-AU"/>
          </w:rPr>
          <w:delText xml:space="preserve"> by the Secretariat:</w:delText>
        </w:r>
        <w:r w:rsidRPr="008C4782" w:rsidDel="008C4782">
          <w:rPr>
            <w:lang w:val="en-AU"/>
          </w:rPr>
          <w:delText>  This Resolution was revised by WRC-12.</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B1374" w14:textId="20B743B5" w:rsidR="00504667" w:rsidRDefault="00504667" w:rsidP="00187BD9">
    <w:pPr>
      <w:pStyle w:val="Header"/>
    </w:pPr>
    <w:r>
      <w:fldChar w:fldCharType="begin"/>
    </w:r>
    <w:r>
      <w:instrText xml:space="preserve"> PAGE  \* MERGEFORMAT </w:instrText>
    </w:r>
    <w:r>
      <w:fldChar w:fldCharType="separate"/>
    </w:r>
    <w:r w:rsidR="00115772">
      <w:rPr>
        <w:noProof/>
      </w:rPr>
      <w:t>4</w:t>
    </w:r>
    <w:r>
      <w:fldChar w:fldCharType="end"/>
    </w:r>
  </w:p>
  <w:p w14:paraId="05163BB6" w14:textId="1B17DEC9" w:rsidR="00504667" w:rsidRPr="00A066F1" w:rsidRDefault="00504667" w:rsidP="00241FA2">
    <w:pPr>
      <w:pStyle w:val="Header"/>
    </w:pPr>
    <w:r>
      <w:t>CMR19/</w:t>
    </w:r>
    <w:r w:rsidR="00115772">
      <w:t>16</w:t>
    </w:r>
    <w:r>
      <w:t>(Add.21</w:t>
    </w:r>
    <w:proofErr w:type="gramStart"/>
    <w:r>
      <w:t>)(</w:t>
    </w:r>
    <w:proofErr w:type="gramEnd"/>
    <w:r>
      <w:t>Add.1)-</w:t>
    </w:r>
    <w:r w:rsidRPr="004A26C4">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F21A2B" w14:textId="4BFA15F1" w:rsidR="00504667" w:rsidRDefault="00504667" w:rsidP="00187BD9">
    <w:pPr>
      <w:pStyle w:val="Header"/>
    </w:pPr>
    <w:r>
      <w:fldChar w:fldCharType="begin"/>
    </w:r>
    <w:r>
      <w:instrText xml:space="preserve"> PAGE  \* MERGEFORMAT </w:instrText>
    </w:r>
    <w:r>
      <w:fldChar w:fldCharType="separate"/>
    </w:r>
    <w:r w:rsidR="00115772">
      <w:rPr>
        <w:noProof/>
      </w:rPr>
      <w:t>8</w:t>
    </w:r>
    <w:r>
      <w:fldChar w:fldCharType="end"/>
    </w:r>
  </w:p>
  <w:p w14:paraId="46E2B392" w14:textId="77777777" w:rsidR="00504667" w:rsidRPr="00A066F1" w:rsidRDefault="00504667" w:rsidP="00241FA2">
    <w:pPr>
      <w:pStyle w:val="Header"/>
    </w:pPr>
    <w:r>
      <w:t>CMR19/</w:t>
    </w:r>
    <w:bookmarkStart w:id="87" w:name="OLE_LINK1"/>
    <w:bookmarkStart w:id="88" w:name="OLE_LINK2"/>
    <w:bookmarkStart w:id="89" w:name="OLE_LINK3"/>
    <w:r>
      <w:t>5613(Add.21)(Add.1)</w:t>
    </w:r>
    <w:bookmarkEnd w:id="87"/>
    <w:bookmarkEnd w:id="88"/>
    <w:bookmarkEnd w:id="89"/>
    <w:r>
      <w:t>-</w:t>
    </w:r>
    <w:r w:rsidRPr="004A26C4">
      <w: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31B4D1" w14:textId="34C701DD" w:rsidR="00504667" w:rsidRDefault="00504667" w:rsidP="00187BD9">
    <w:pPr>
      <w:pStyle w:val="Header"/>
    </w:pPr>
    <w:r>
      <w:fldChar w:fldCharType="begin"/>
    </w:r>
    <w:r>
      <w:instrText xml:space="preserve"> PAGE  \* MERGEFORMAT </w:instrText>
    </w:r>
    <w:r>
      <w:fldChar w:fldCharType="separate"/>
    </w:r>
    <w:r w:rsidR="00115772">
      <w:rPr>
        <w:noProof/>
      </w:rPr>
      <w:t>10</w:t>
    </w:r>
    <w:r>
      <w:fldChar w:fldCharType="end"/>
    </w:r>
  </w:p>
  <w:p w14:paraId="64F28CD7" w14:textId="77777777" w:rsidR="00504667" w:rsidRPr="00A066F1" w:rsidRDefault="00504667" w:rsidP="00241FA2">
    <w:pPr>
      <w:pStyle w:val="Header"/>
    </w:pPr>
    <w:r>
      <w:t>CMR19/5614(Add.21)(Add.1)-</w:t>
    </w:r>
    <w:r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6BD64C37"/>
    <w:multiLevelType w:val="hybridMultilevel"/>
    <w:tmpl w:val="82DA446C"/>
    <w:lvl w:ilvl="0" w:tplc="19B6A57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exander Kühn">
    <w15:presenceInfo w15:providerId="Windows Live" w15:userId="5aed8ed4a4b89a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B0C0C"/>
    <w:rsid w:val="000C5D74"/>
    <w:rsid w:val="000D154B"/>
    <w:rsid w:val="000D2DAF"/>
    <w:rsid w:val="000D579C"/>
    <w:rsid w:val="000E463E"/>
    <w:rsid w:val="000F73FF"/>
    <w:rsid w:val="0011373D"/>
    <w:rsid w:val="00114CF7"/>
    <w:rsid w:val="00115772"/>
    <w:rsid w:val="00116C7A"/>
    <w:rsid w:val="00123B68"/>
    <w:rsid w:val="00126F2E"/>
    <w:rsid w:val="00146F6F"/>
    <w:rsid w:val="001827D9"/>
    <w:rsid w:val="00187BD9"/>
    <w:rsid w:val="00190B55"/>
    <w:rsid w:val="001C3B5F"/>
    <w:rsid w:val="001D058F"/>
    <w:rsid w:val="002009EA"/>
    <w:rsid w:val="00202756"/>
    <w:rsid w:val="00202CA0"/>
    <w:rsid w:val="00216B6D"/>
    <w:rsid w:val="00241FA2"/>
    <w:rsid w:val="00265929"/>
    <w:rsid w:val="00271316"/>
    <w:rsid w:val="002B349C"/>
    <w:rsid w:val="002C2CEF"/>
    <w:rsid w:val="002D58BE"/>
    <w:rsid w:val="002F4747"/>
    <w:rsid w:val="00302605"/>
    <w:rsid w:val="00361B37"/>
    <w:rsid w:val="00377BD3"/>
    <w:rsid w:val="00384088"/>
    <w:rsid w:val="003852CE"/>
    <w:rsid w:val="0039169B"/>
    <w:rsid w:val="003A7F8C"/>
    <w:rsid w:val="003B2284"/>
    <w:rsid w:val="003B532E"/>
    <w:rsid w:val="003D0F8B"/>
    <w:rsid w:val="003E0DB6"/>
    <w:rsid w:val="003F2CC7"/>
    <w:rsid w:val="0041348E"/>
    <w:rsid w:val="00420873"/>
    <w:rsid w:val="004849C6"/>
    <w:rsid w:val="00492075"/>
    <w:rsid w:val="004969AD"/>
    <w:rsid w:val="004A26C4"/>
    <w:rsid w:val="004B13CB"/>
    <w:rsid w:val="004D26EA"/>
    <w:rsid w:val="004D2BFB"/>
    <w:rsid w:val="004D5D5C"/>
    <w:rsid w:val="004F3DC0"/>
    <w:rsid w:val="0050139F"/>
    <w:rsid w:val="00504667"/>
    <w:rsid w:val="00523043"/>
    <w:rsid w:val="005363CB"/>
    <w:rsid w:val="0055140B"/>
    <w:rsid w:val="00557093"/>
    <w:rsid w:val="00561E1E"/>
    <w:rsid w:val="00594632"/>
    <w:rsid w:val="005964AB"/>
    <w:rsid w:val="005C099A"/>
    <w:rsid w:val="005C31A5"/>
    <w:rsid w:val="005E10C9"/>
    <w:rsid w:val="005E290B"/>
    <w:rsid w:val="005E61DD"/>
    <w:rsid w:val="005F04D8"/>
    <w:rsid w:val="006023DF"/>
    <w:rsid w:val="00615375"/>
    <w:rsid w:val="00615426"/>
    <w:rsid w:val="00616219"/>
    <w:rsid w:val="00623EE2"/>
    <w:rsid w:val="00645B7D"/>
    <w:rsid w:val="00657DE0"/>
    <w:rsid w:val="00685313"/>
    <w:rsid w:val="00692833"/>
    <w:rsid w:val="006A6E9B"/>
    <w:rsid w:val="006B7C2A"/>
    <w:rsid w:val="006C23DA"/>
    <w:rsid w:val="006D60CF"/>
    <w:rsid w:val="006E3D45"/>
    <w:rsid w:val="0070607A"/>
    <w:rsid w:val="007149F9"/>
    <w:rsid w:val="00733A30"/>
    <w:rsid w:val="00745AEE"/>
    <w:rsid w:val="00750F10"/>
    <w:rsid w:val="00754F2A"/>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B43F2"/>
    <w:rsid w:val="008B6CFF"/>
    <w:rsid w:val="009274B4"/>
    <w:rsid w:val="00934EA2"/>
    <w:rsid w:val="00944A5C"/>
    <w:rsid w:val="00952A66"/>
    <w:rsid w:val="009B7C9A"/>
    <w:rsid w:val="009C56E5"/>
    <w:rsid w:val="009C7716"/>
    <w:rsid w:val="009E250F"/>
    <w:rsid w:val="009E5FC8"/>
    <w:rsid w:val="009E687A"/>
    <w:rsid w:val="009F236F"/>
    <w:rsid w:val="00A066F1"/>
    <w:rsid w:val="00A134FD"/>
    <w:rsid w:val="00A141AF"/>
    <w:rsid w:val="00A16D29"/>
    <w:rsid w:val="00A30305"/>
    <w:rsid w:val="00A31D2D"/>
    <w:rsid w:val="00A4600A"/>
    <w:rsid w:val="00A538A6"/>
    <w:rsid w:val="00A54C25"/>
    <w:rsid w:val="00A56F9B"/>
    <w:rsid w:val="00A65919"/>
    <w:rsid w:val="00A710E7"/>
    <w:rsid w:val="00A7372E"/>
    <w:rsid w:val="00A93B85"/>
    <w:rsid w:val="00AA0B18"/>
    <w:rsid w:val="00AA3C65"/>
    <w:rsid w:val="00AA666F"/>
    <w:rsid w:val="00AA6FA8"/>
    <w:rsid w:val="00AD7914"/>
    <w:rsid w:val="00AE0525"/>
    <w:rsid w:val="00B40888"/>
    <w:rsid w:val="00B639E9"/>
    <w:rsid w:val="00B817CD"/>
    <w:rsid w:val="00B81A7D"/>
    <w:rsid w:val="00B94AD0"/>
    <w:rsid w:val="00B96537"/>
    <w:rsid w:val="00BA441E"/>
    <w:rsid w:val="00BB2046"/>
    <w:rsid w:val="00BB3A95"/>
    <w:rsid w:val="00BD6CCE"/>
    <w:rsid w:val="00C0018F"/>
    <w:rsid w:val="00C16A5A"/>
    <w:rsid w:val="00C20466"/>
    <w:rsid w:val="00C214ED"/>
    <w:rsid w:val="00C234E6"/>
    <w:rsid w:val="00C324A8"/>
    <w:rsid w:val="00C54517"/>
    <w:rsid w:val="00C56F70"/>
    <w:rsid w:val="00C57B91"/>
    <w:rsid w:val="00C64CD8"/>
    <w:rsid w:val="00C71C91"/>
    <w:rsid w:val="00C734FC"/>
    <w:rsid w:val="00C82695"/>
    <w:rsid w:val="00C97C68"/>
    <w:rsid w:val="00CA1A47"/>
    <w:rsid w:val="00CA3DFC"/>
    <w:rsid w:val="00CB3454"/>
    <w:rsid w:val="00CB44E5"/>
    <w:rsid w:val="00CC247A"/>
    <w:rsid w:val="00CE388F"/>
    <w:rsid w:val="00CE5AB5"/>
    <w:rsid w:val="00CE5E47"/>
    <w:rsid w:val="00CF020F"/>
    <w:rsid w:val="00CF2B5B"/>
    <w:rsid w:val="00D14CE0"/>
    <w:rsid w:val="00D26419"/>
    <w:rsid w:val="00D268B3"/>
    <w:rsid w:val="00D52FD6"/>
    <w:rsid w:val="00D54009"/>
    <w:rsid w:val="00D5651D"/>
    <w:rsid w:val="00D57A34"/>
    <w:rsid w:val="00D74898"/>
    <w:rsid w:val="00D801ED"/>
    <w:rsid w:val="00D936BC"/>
    <w:rsid w:val="00D93FDA"/>
    <w:rsid w:val="00D96530"/>
    <w:rsid w:val="00DA1CB1"/>
    <w:rsid w:val="00DD44AF"/>
    <w:rsid w:val="00DE2AC3"/>
    <w:rsid w:val="00DE5692"/>
    <w:rsid w:val="00DE6300"/>
    <w:rsid w:val="00DF4BC6"/>
    <w:rsid w:val="00E03C94"/>
    <w:rsid w:val="00E16E7B"/>
    <w:rsid w:val="00E205BC"/>
    <w:rsid w:val="00E26226"/>
    <w:rsid w:val="00E45D05"/>
    <w:rsid w:val="00E55816"/>
    <w:rsid w:val="00E55AEF"/>
    <w:rsid w:val="00E976C1"/>
    <w:rsid w:val="00EA12E5"/>
    <w:rsid w:val="00EB55C6"/>
    <w:rsid w:val="00EC0A7F"/>
    <w:rsid w:val="00EF1932"/>
    <w:rsid w:val="00EF71B6"/>
    <w:rsid w:val="00F02766"/>
    <w:rsid w:val="00F05BD4"/>
    <w:rsid w:val="00F06473"/>
    <w:rsid w:val="00F07958"/>
    <w:rsid w:val="00F6155B"/>
    <w:rsid w:val="00F6323E"/>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366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Char"/>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TabletitleChar">
    <w:name w:val="Table_title Char"/>
    <w:basedOn w:val="DefaultParagraphFont"/>
    <w:link w:val="Tabletitle"/>
    <w:rsid w:val="00DB54B8"/>
    <w:rPr>
      <w:rFonts w:ascii="Times New Roman Bold" w:hAnsi="Times New Roman Bold"/>
      <w:b/>
      <w:lang w:val="en-GB" w:eastAsia="en-US"/>
    </w:rPr>
  </w:style>
  <w:style w:type="character" w:customStyle="1" w:styleId="TableheadChar">
    <w:name w:val="Table_head Char"/>
    <w:basedOn w:val="DefaultParagraphFont"/>
    <w:link w:val="Tablehead"/>
    <w:rsid w:val="00B96537"/>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rsid w:val="00B96537"/>
    <w:rPr>
      <w:rFonts w:ascii="Times New Roman" w:hAnsi="Times New Roman"/>
      <w:lang w:val="en-GB" w:eastAsia="en-US"/>
    </w:rPr>
  </w:style>
  <w:style w:type="character" w:styleId="CommentReference">
    <w:name w:val="annotation reference"/>
    <w:basedOn w:val="DefaultParagraphFont"/>
    <w:semiHidden/>
    <w:unhideWhenUsed/>
    <w:rsid w:val="00D93FDA"/>
    <w:rPr>
      <w:sz w:val="16"/>
      <w:szCs w:val="16"/>
    </w:rPr>
  </w:style>
  <w:style w:type="paragraph" w:styleId="CommentText">
    <w:name w:val="annotation text"/>
    <w:basedOn w:val="Normal"/>
    <w:link w:val="CommentTextChar"/>
    <w:semiHidden/>
    <w:unhideWhenUsed/>
    <w:rsid w:val="00D93FDA"/>
    <w:rPr>
      <w:sz w:val="20"/>
    </w:rPr>
  </w:style>
  <w:style w:type="character" w:customStyle="1" w:styleId="CommentTextChar">
    <w:name w:val="Comment Text Char"/>
    <w:basedOn w:val="DefaultParagraphFont"/>
    <w:link w:val="CommentText"/>
    <w:semiHidden/>
    <w:rsid w:val="00D93FDA"/>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D93FDA"/>
    <w:rPr>
      <w:b/>
      <w:bCs/>
    </w:rPr>
  </w:style>
  <w:style w:type="character" w:customStyle="1" w:styleId="CommentSubjectChar">
    <w:name w:val="Comment Subject Char"/>
    <w:basedOn w:val="CommentTextChar"/>
    <w:link w:val="CommentSubject"/>
    <w:semiHidden/>
    <w:rsid w:val="00D93FDA"/>
    <w:rPr>
      <w:rFonts w:ascii="Times New Roman" w:hAnsi="Times New Roman"/>
      <w:b/>
      <w:bCs/>
      <w:lang w:val="en-GB" w:eastAsia="en-US"/>
    </w:rPr>
  </w:style>
  <w:style w:type="character" w:styleId="Hyperlink">
    <w:name w:val="Hyperlink"/>
    <w:basedOn w:val="DefaultParagraphFont"/>
    <w:unhideWhenUsed/>
    <w:rsid w:val="00D93FDA"/>
    <w:rPr>
      <w:color w:val="0000FF" w:themeColor="hyperlink"/>
      <w:u w:val="single"/>
    </w:rPr>
  </w:style>
  <w:style w:type="paragraph" w:styleId="ListParagraph">
    <w:name w:val="List Paragraph"/>
    <w:basedOn w:val="Normal"/>
    <w:uiPriority w:val="34"/>
    <w:qFormat/>
    <w:rsid w:val="00AE0525"/>
    <w:pPr>
      <w:ind w:left="720"/>
      <w:contextualSpacing/>
    </w:pPr>
  </w:style>
  <w:style w:type="paragraph" w:styleId="PlainText">
    <w:name w:val="Plain Text"/>
    <w:basedOn w:val="Normal"/>
    <w:link w:val="PlainTextChar"/>
    <w:uiPriority w:val="99"/>
    <w:semiHidden/>
    <w:unhideWhenUsed/>
    <w:rsid w:val="00265929"/>
    <w:pPr>
      <w:tabs>
        <w:tab w:val="clear" w:pos="1134"/>
        <w:tab w:val="clear" w:pos="1871"/>
        <w:tab w:val="clear" w:pos="2268"/>
      </w:tabs>
      <w:overflowPunct/>
      <w:autoSpaceDE/>
      <w:autoSpaceDN/>
      <w:adjustRightInd/>
      <w:spacing w:before="0"/>
      <w:textAlignment w:val="auto"/>
    </w:pPr>
    <w:rPr>
      <w:rFonts w:ascii="Calibri" w:eastAsiaTheme="minorHAnsi" w:hAnsi="Calibri" w:cs="Calibri"/>
      <w:sz w:val="22"/>
      <w:szCs w:val="22"/>
      <w:lang w:val="en-US"/>
    </w:rPr>
  </w:style>
  <w:style w:type="character" w:customStyle="1" w:styleId="PlainTextChar">
    <w:name w:val="Plain Text Char"/>
    <w:basedOn w:val="DefaultParagraphFont"/>
    <w:link w:val="PlainText"/>
    <w:uiPriority w:val="99"/>
    <w:semiHidden/>
    <w:rsid w:val="00265929"/>
    <w:rPr>
      <w:rFonts w:ascii="Calibri" w:eastAsiaTheme="minorHAnsi" w:hAnsi="Calibri" w:cs="Calibri"/>
      <w:sz w:val="22"/>
      <w:szCs w:val="22"/>
      <w:lang w:eastAsia="en-US"/>
    </w:rPr>
  </w:style>
  <w:style w:type="paragraph" w:styleId="Revision">
    <w:name w:val="Revision"/>
    <w:hidden/>
    <w:uiPriority w:val="99"/>
    <w:semiHidden/>
    <w:rsid w:val="00115772"/>
    <w:rPr>
      <w:rFonts w:ascii="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Char"/>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TabletitleChar">
    <w:name w:val="Table_title Char"/>
    <w:basedOn w:val="DefaultParagraphFont"/>
    <w:link w:val="Tabletitle"/>
    <w:rsid w:val="00DB54B8"/>
    <w:rPr>
      <w:rFonts w:ascii="Times New Roman Bold" w:hAnsi="Times New Roman Bold"/>
      <w:b/>
      <w:lang w:val="en-GB" w:eastAsia="en-US"/>
    </w:rPr>
  </w:style>
  <w:style w:type="character" w:customStyle="1" w:styleId="TableheadChar">
    <w:name w:val="Table_head Char"/>
    <w:basedOn w:val="DefaultParagraphFont"/>
    <w:link w:val="Tablehead"/>
    <w:rsid w:val="00B96537"/>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rsid w:val="00B96537"/>
    <w:rPr>
      <w:rFonts w:ascii="Times New Roman" w:hAnsi="Times New Roman"/>
      <w:lang w:val="en-GB" w:eastAsia="en-US"/>
    </w:rPr>
  </w:style>
  <w:style w:type="character" w:styleId="CommentReference">
    <w:name w:val="annotation reference"/>
    <w:basedOn w:val="DefaultParagraphFont"/>
    <w:semiHidden/>
    <w:unhideWhenUsed/>
    <w:rsid w:val="00D93FDA"/>
    <w:rPr>
      <w:sz w:val="16"/>
      <w:szCs w:val="16"/>
    </w:rPr>
  </w:style>
  <w:style w:type="paragraph" w:styleId="CommentText">
    <w:name w:val="annotation text"/>
    <w:basedOn w:val="Normal"/>
    <w:link w:val="CommentTextChar"/>
    <w:semiHidden/>
    <w:unhideWhenUsed/>
    <w:rsid w:val="00D93FDA"/>
    <w:rPr>
      <w:sz w:val="20"/>
    </w:rPr>
  </w:style>
  <w:style w:type="character" w:customStyle="1" w:styleId="CommentTextChar">
    <w:name w:val="Comment Text Char"/>
    <w:basedOn w:val="DefaultParagraphFont"/>
    <w:link w:val="CommentText"/>
    <w:semiHidden/>
    <w:rsid w:val="00D93FDA"/>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D93FDA"/>
    <w:rPr>
      <w:b/>
      <w:bCs/>
    </w:rPr>
  </w:style>
  <w:style w:type="character" w:customStyle="1" w:styleId="CommentSubjectChar">
    <w:name w:val="Comment Subject Char"/>
    <w:basedOn w:val="CommentTextChar"/>
    <w:link w:val="CommentSubject"/>
    <w:semiHidden/>
    <w:rsid w:val="00D93FDA"/>
    <w:rPr>
      <w:rFonts w:ascii="Times New Roman" w:hAnsi="Times New Roman"/>
      <w:b/>
      <w:bCs/>
      <w:lang w:val="en-GB" w:eastAsia="en-US"/>
    </w:rPr>
  </w:style>
  <w:style w:type="character" w:styleId="Hyperlink">
    <w:name w:val="Hyperlink"/>
    <w:basedOn w:val="DefaultParagraphFont"/>
    <w:unhideWhenUsed/>
    <w:rsid w:val="00D93FDA"/>
    <w:rPr>
      <w:color w:val="0000FF" w:themeColor="hyperlink"/>
      <w:u w:val="single"/>
    </w:rPr>
  </w:style>
  <w:style w:type="paragraph" w:styleId="ListParagraph">
    <w:name w:val="List Paragraph"/>
    <w:basedOn w:val="Normal"/>
    <w:uiPriority w:val="34"/>
    <w:qFormat/>
    <w:rsid w:val="00AE0525"/>
    <w:pPr>
      <w:ind w:left="720"/>
      <w:contextualSpacing/>
    </w:pPr>
  </w:style>
  <w:style w:type="paragraph" w:styleId="PlainText">
    <w:name w:val="Plain Text"/>
    <w:basedOn w:val="Normal"/>
    <w:link w:val="PlainTextChar"/>
    <w:uiPriority w:val="99"/>
    <w:semiHidden/>
    <w:unhideWhenUsed/>
    <w:rsid w:val="00265929"/>
    <w:pPr>
      <w:tabs>
        <w:tab w:val="clear" w:pos="1134"/>
        <w:tab w:val="clear" w:pos="1871"/>
        <w:tab w:val="clear" w:pos="2268"/>
      </w:tabs>
      <w:overflowPunct/>
      <w:autoSpaceDE/>
      <w:autoSpaceDN/>
      <w:adjustRightInd/>
      <w:spacing w:before="0"/>
      <w:textAlignment w:val="auto"/>
    </w:pPr>
    <w:rPr>
      <w:rFonts w:ascii="Calibri" w:eastAsiaTheme="minorHAnsi" w:hAnsi="Calibri" w:cs="Calibri"/>
      <w:sz w:val="22"/>
      <w:szCs w:val="22"/>
      <w:lang w:val="en-US"/>
    </w:rPr>
  </w:style>
  <w:style w:type="character" w:customStyle="1" w:styleId="PlainTextChar">
    <w:name w:val="Plain Text Char"/>
    <w:basedOn w:val="DefaultParagraphFont"/>
    <w:link w:val="PlainText"/>
    <w:uiPriority w:val="99"/>
    <w:semiHidden/>
    <w:rsid w:val="00265929"/>
    <w:rPr>
      <w:rFonts w:ascii="Calibri" w:eastAsiaTheme="minorHAnsi" w:hAnsi="Calibri" w:cs="Calibri"/>
      <w:sz w:val="22"/>
      <w:szCs w:val="22"/>
      <w:lang w:eastAsia="en-US"/>
    </w:rPr>
  </w:style>
  <w:style w:type="paragraph" w:styleId="Revision">
    <w:name w:val="Revision"/>
    <w:hidden/>
    <w:uiPriority w:val="99"/>
    <w:semiHidden/>
    <w:rsid w:val="00115772"/>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tu.int/dms_pub/itu-r/md/15/cpm19.02/r/R15-CPM19.02-R-0001!!PDF-E.pdf" TargetMode="Externa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6.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7.xml"/><Relationship Id="rId28"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104C6FEEE3CD41AD0C335AAE6BA97C" ma:contentTypeVersion="11" ma:contentTypeDescription="Create a new document." ma:contentTypeScope="" ma:versionID="f796712069c0675b9c4276530d35ee23">
  <xsd:schema xmlns:xsd="http://www.w3.org/2001/XMLSchema" xmlns:xs="http://www.w3.org/2001/XMLSchema" xmlns:p="http://schemas.microsoft.com/office/2006/metadata/properties" xmlns:ns3="2d78068c-6926-401d-90ac-7ebbca57bff5" xmlns:ns4="084448f3-190e-46c5-976c-9d19122fb21c" targetNamespace="http://schemas.microsoft.com/office/2006/metadata/properties" ma:root="true" ma:fieldsID="e11c35485865b7631d0b2c0ca2b6e064" ns3:_="" ns4:_="">
    <xsd:import namespace="2d78068c-6926-401d-90ac-7ebbca57bff5"/>
    <xsd:import namespace="084448f3-190e-46c5-976c-9d19122fb21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8068c-6926-401d-90ac-7ebbca57bff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48f3-190e-46c5-976c-9d19122fb21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35896-2326-4931-AD2E-C56A2960D8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8068c-6926-401d-90ac-7ebbca57bff5"/>
    <ds:schemaRef ds:uri="084448f3-190e-46c5-976c-9d19122fb2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67221A-AB22-4C88-B609-77C41ADC88B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4.xml><?xml version="1.0" encoding="utf-8"?>
<ds:datastoreItem xmlns:ds="http://schemas.openxmlformats.org/officeDocument/2006/customXml" ds:itemID="{CC293259-15EA-4A16-810A-9CCBC7A6E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3102</Words>
  <Characters>17683</Characters>
  <Application>Microsoft Office Word</Application>
  <DocSecurity>0</DocSecurity>
  <Lines>147</Lines>
  <Paragraphs>41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R16-WRC19-C-5613!A21-A1!MSW-E</vt:lpstr>
      <vt:lpstr>R16-WRC19-C-5613!A21-A1!MSW-E</vt:lpstr>
    </vt:vector>
  </TitlesOfParts>
  <Manager>General Secretariat - Pool</Manager>
  <Company>International Telecommunication Union (ITU)</Company>
  <LinksUpToDate>false</LinksUpToDate>
  <CharactersWithSpaces>20744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R16-WRC19-C-5613!A21-A1!MSW-E</dc:title>
  <dc:subject>World Radiocommunication Conference - 2019</dc:subject>
  <dc:creator>manias</dc:creator>
  <cp:keywords>CPI_2019.05.14.1</cp:keywords>
  <cp:lastModifiedBy>CEPT</cp:lastModifiedBy>
  <cp:revision>2</cp:revision>
  <cp:lastPrinted>2017-02-10T08:23:00Z</cp:lastPrinted>
  <dcterms:created xsi:type="dcterms:W3CDTF">2019-08-29T11:28:00Z</dcterms:created>
  <dcterms:modified xsi:type="dcterms:W3CDTF">2019-08-29T11:28:00Z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0x01010092104C6FEEE3CD41AD0C335AAE6BA97C</vt:lpwstr>
  </property>
  <property fmtid="{D5CDD505-2E9C-101B-9397-08002B2CF9AE}" pid="10" name="_dlc_DocIdItemGuid">
    <vt:lpwstr>e3f51d54-8436-4404-bce8-bbffce89a1d7</vt:lpwstr>
  </property>
</Properties>
</file>